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089817544"/>
        <w:docPartObj>
          <w:docPartGallery w:val="Cover Pages"/>
          <w:docPartUnique/>
        </w:docPartObj>
      </w:sdtPr>
      <w:sdtEndPr>
        <w:rPr>
          <w:rFonts w:ascii="Times New Roman" w:eastAsiaTheme="minorHAnsi" w:hAnsi="Times New Roman"/>
          <w:sz w:val="28"/>
          <w:lang w:val="en-US" w:eastAsia="en-US"/>
        </w:rPr>
      </w:sdtEndPr>
      <w:sdtContent>
        <w:p w:rsidR="003B0BCE" w:rsidRDefault="003B0BCE">
          <w:pPr>
            <w:pStyle w:val="a7"/>
          </w:pPr>
        </w:p>
        <w:p w:rsidR="003B0BCE" w:rsidRPr="003B0BCE" w:rsidRDefault="003B0BCE" w:rsidP="003B0BCE">
          <w:pPr>
            <w:spacing w:before="0" w:after="160" w:line="259" w:lineRule="auto"/>
            <w:ind w:firstLine="0"/>
            <w:rPr>
              <w:rFonts w:asciiTheme="minorHAnsi" w:eastAsiaTheme="minorEastAsia" w:hAnsiTheme="minorHAnsi"/>
              <w:sz w:val="22"/>
              <w:lang w:eastAsia="el-GR"/>
            </w:rPr>
          </w:pPr>
          <w:r>
            <w:rPr>
              <w:noProof/>
            </w:rPr>
            <mc:AlternateContent>
              <mc:Choice Requires="wpg">
                <w:drawing>
                  <wp:anchor distT="0" distB="0" distL="114300" distR="114300" simplePos="0" relativeHeight="251661312" behindDoc="1" locked="0" layoutInCell="1" allowOverlap="1">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5" name="Ομάδα 5"/>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6" name="Ορθογώνιο 6"/>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 name="Πεντάγωνο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Ημερομηνία"/>
                                    <w:tag w:val=""/>
                                    <w:id w:val="-650599894"/>
                                    <w:showingPlcHdr/>
                                    <w:dataBinding w:prefixMappings="xmlns:ns0='http://schemas.microsoft.com/office/2006/coverPageProps' " w:xpath="/ns0:CoverPageProperties[1]/ns0:PublishDate[1]" w:storeItemID="{55AF091B-3C7A-41E3-B477-F2FDAA23CFDA}"/>
                                    <w:date>
                                      <w:dateFormat w:val="d/M/yyyy"/>
                                      <w:lid w:val="el-GR"/>
                                      <w:storeMappedDataAs w:val="dateTime"/>
                                      <w:calendar w:val="gregorian"/>
                                    </w:date>
                                  </w:sdtPr>
                                  <w:sdtContent>
                                    <w:p w:rsidR="003B0BCE" w:rsidRDefault="003B0BCE">
                                      <w:pPr>
                                        <w:pStyle w:val="a7"/>
                                        <w:jc w:val="right"/>
                                        <w:rPr>
                                          <w:color w:val="FFFFFF" w:themeColor="background1"/>
                                          <w:sz w:val="28"/>
                                          <w:szCs w:val="28"/>
                                        </w:rPr>
                                      </w:pPr>
                                      <w:r>
                                        <w:rPr>
                                          <w:color w:val="FFFFFF" w:themeColor="background1"/>
                                          <w:sz w:val="28"/>
                                          <w:szCs w:val="28"/>
                                        </w:rPr>
                                        <w:t>[Ημερομηνία]</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8" name="Ομάδα 8"/>
                            <wpg:cNvGrpSpPr/>
                            <wpg:grpSpPr>
                              <a:xfrm>
                                <a:off x="76200" y="4210050"/>
                                <a:ext cx="2057400" cy="4910328"/>
                                <a:chOff x="80645" y="4211812"/>
                                <a:chExt cx="1306273" cy="3121026"/>
                              </a:xfrm>
                            </wpg:grpSpPr>
                            <wpg:grpSp>
                              <wpg:cNvPr id="9" name="Ομάδα 9"/>
                              <wpg:cNvGrpSpPr>
                                <a:grpSpLocks noChangeAspect="1"/>
                              </wpg:cNvGrpSpPr>
                              <wpg:grpSpPr>
                                <a:xfrm>
                                  <a:off x="141062" y="4211812"/>
                                  <a:ext cx="1047750" cy="3121026"/>
                                  <a:chOff x="141062" y="4211812"/>
                                  <a:chExt cx="1047750" cy="3121026"/>
                                </a:xfrm>
                              </wpg:grpSpPr>
                              <wps:wsp>
                                <wps:cNvPr id="10" name="Ελεύθερη σχεδίαση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1" name="Ελεύθερη σχεδίαση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 name="Ελεύθερη σχεδίαση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3" name="Ελεύθερη σχεδίαση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4" name="Ελεύθερη σχεδίαση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 name="Ελεύθερη σχεδίαση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6" name="Ελεύθερη σχεδίαση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7" name="Ελεύθερη σχεδίαση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8" name="Ελεύθερη σχεδίαση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9" name="Ελεύθερη σχεδίαση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0" name="Ελεύθερη σχεδίαση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Ελεύθερη σχεδίαση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22" name="Ομάδα 22"/>
                              <wpg:cNvGrpSpPr>
                                <a:grpSpLocks noChangeAspect="1"/>
                              </wpg:cNvGrpSpPr>
                              <wpg:grpSpPr>
                                <a:xfrm>
                                  <a:off x="80645" y="4826972"/>
                                  <a:ext cx="1306273" cy="2505863"/>
                                  <a:chOff x="80645" y="4649964"/>
                                  <a:chExt cx="874712" cy="1677988"/>
                                </a:xfrm>
                              </wpg:grpSpPr>
                              <wps:wsp>
                                <wps:cNvPr id="23" name="Ελεύθερη σχεδίαση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4" name="Ελεύθερη σχεδίαση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5" name="Ελεύθερη σχεδίαση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6" name="Ελεύθερη σχεδίαση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7" name="Ελεύθερη σχεδίαση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8" name="Ελεύθερη σχεδίαση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9" name="Ελεύθερη σχεδίαση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0" name="Ελεύθερη σχεδίαση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1" name="Ελεύθερη σχεδίαση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2" name="Ελεύθερη σχεδίαση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3" name="Ελεύθερη σχεδίαση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Ομάδα 5" o:spid="_x0000_s1026" style="position:absolute;margin-left:0;margin-top:0;width:172.8pt;height:718.55pt;z-index:-251655168;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">
                    <v:rect id="Ορθογώνιο 6"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Πεντάγωνο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" adj="18883" fillcolor="#4472c4 [3204]" stroked="f" strokeweight="1pt">
                      <v:textbox inset=",0,14.4pt,0">
                        <w:txbxContent>
                          <w:sdt>
                            <w:sdtPr>
                              <w:rPr>
                                <w:color w:val="FFFFFF" w:themeColor="background1"/>
                                <w:sz w:val="28"/>
                                <w:szCs w:val="28"/>
                              </w:rPr>
                              <w:alias w:val="Ημερομηνία"/>
                              <w:tag w:val=""/>
                              <w:id w:val="-650599894"/>
                              <w:showingPlcHdr/>
                              <w:dataBinding w:prefixMappings="xmlns:ns0='http://schemas.microsoft.com/office/2006/coverPageProps' " w:xpath="/ns0:CoverPageProperties[1]/ns0:PublishDate[1]" w:storeItemID="{55AF091B-3C7A-41E3-B477-F2FDAA23CFDA}"/>
                              <w:date>
                                <w:dateFormat w:val="d/M/yyyy"/>
                                <w:lid w:val="el-GR"/>
                                <w:storeMappedDataAs w:val="dateTime"/>
                                <w:calendar w:val="gregorian"/>
                              </w:date>
                            </w:sdtPr>
                            <w:sdtContent>
                              <w:p w:rsidR="003B0BCE" w:rsidRDefault="003B0BCE">
                                <w:pPr>
                                  <w:pStyle w:val="a7"/>
                                  <w:jc w:val="right"/>
                                  <w:rPr>
                                    <w:color w:val="FFFFFF" w:themeColor="background1"/>
                                    <w:sz w:val="28"/>
                                    <w:szCs w:val="28"/>
                                  </w:rPr>
                                </w:pPr>
                                <w:r>
                                  <w:rPr>
                                    <w:color w:val="FFFFFF" w:themeColor="background1"/>
                                    <w:sz w:val="28"/>
                                    <w:szCs w:val="28"/>
                                  </w:rPr>
                                  <w:t>[Ημερομηνία]</w:t>
                                </w:r>
                              </w:p>
                            </w:sdtContent>
                          </w:sdt>
                        </w:txbxContent>
                      </v:textbox>
                    </v:shape>
                    <v:group id="Ομάδα 8"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group id="Ομάδα 9"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o:lock v:ext="edit" aspectratio="t"/>
                        <v:shape id="Ελεύθερη σχεδίαση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Ελεύθερη σχεδίαση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Ελεύθερη σχεδίαση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Ελεύθερη σχεδίαση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Ελεύθερη σχεδίαση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Ελεύθερη σχεδίαση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" path="m,l33,69r-9,l12,35,,xe" fillcolor="#44546a [3215]" strokecolor="#44546a [3215]" strokeweight="0">
                          <v:path arrowok="t" o:connecttype="custom" o:connectlocs="0,0;52388,109538;38100,109538;19050,55563;0,0" o:connectangles="0,0,0,0,0"/>
                        </v:shape>
                        <v:shape id="Ελεύθερη σχεδίαση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" path="m,l9,37r,3l15,93,5,49,,xe" fillcolor="#44546a [3215]" strokecolor="#44546a [3215]" strokeweight="0">
                          <v:path arrowok="t" o:connecttype="custom" o:connectlocs="0,0;14288,58738;14288,63500;23813,147638;7938,77788;0,0" o:connectangles="0,0,0,0,0,0"/>
                        </v:shape>
                        <v:shape id="Ελεύθερη σχεδίαση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Ελεύθερη σχεδίαση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Ελεύθερη σχεδίαση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" path="m,l31,65r-8,l,xe" fillcolor="#44546a [3215]" strokecolor="#44546a [3215]" strokeweight="0">
                          <v:path arrowok="t" o:connecttype="custom" o:connectlocs="0,0;49213,103188;36513,103188;0,0" o:connectangles="0,0,0,0"/>
                        </v:shape>
                        <v:shape id="Ελεύθερη σχεδίαση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Ελεύθερη σχεδίαση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Ομάδα 22"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o:lock v:ext="edit" aspectratio="t"/>
                        <v:shape id="Ελεύθερη σχεδίαση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Ελεύθερη σχεδίαση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Ελεύθερη σχεδίαση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Ελεύθερη σχεδίαση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Ελεύθερη σχεδίαση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" path="m,l33,71r-9,l11,36,,xe" fillcolor="#44546a [3215]" strokecolor="#44546a [3215]" strokeweight="0">
                          <v:fill opacity="13107f"/>
                          <v:stroke opacity="13107f"/>
                          <v:path arrowok="t" o:connecttype="custom" o:connectlocs="0,0;52388,112713;38100,112713;17463,57150;0,0" o:connectangles="0,0,0,0,0"/>
                        </v:shape>
                        <v:shape id="Ελεύθερη σχεδίαση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" path="m,l8,37r,4l15,95,4,49,,xe" fillcolor="#44546a [3215]" strokecolor="#44546a [3215]" strokeweight="0">
                          <v:fill opacity="13107f"/>
                          <v:stroke opacity="13107f"/>
                          <v:path arrowok="t" o:connecttype="custom" o:connectlocs="0,0;12700,58738;12700,65088;23813,150813;6350,77788;0,0" o:connectangles="0,0,0,0,0,0"/>
                        </v:shape>
                        <v:shape id="Ελεύθερη σχεδίαση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Ελεύθερη σχεδίαση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Ελεύθερη σχεδίαση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" path="m,l31,66r-7,l,xe" fillcolor="#44546a [3215]" strokecolor="#44546a [3215]" strokeweight="0">
                          <v:fill opacity="13107f"/>
                          <v:stroke opacity="13107f"/>
                          <v:path arrowok="t" o:connecttype="custom" o:connectlocs="0,0;49213,104775;38100,104775;0,0" o:connectangles="0,0,0,0"/>
                        </v:shape>
                        <v:shape id="Ελεύθερη σχεδίαση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" path="m,l7,17r,26l6,40,,25,,xe" fillcolor="#44546a [3215]" strokecolor="#44546a [3215]" strokeweight="0">
                          <v:fill opacity="13107f"/>
                          <v:stroke opacity="13107f"/>
                          <v:path arrowok="t" o:connecttype="custom" o:connectlocs="0,0;11113,26988;11113,68263;9525,63500;0,39688;0,0" o:connectangles="0,0,0,0,0,0"/>
                        </v:shape>
                        <v:shape id="Ελεύθερη σχεδίαση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3360"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657600" cy="365760"/>
                    <wp:effectExtent l="0" t="0" r="0" b="0"/>
                    <wp:wrapNone/>
                    <wp:docPr id="34" name="Πλαίσιο κειμένου 34"/>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B0BCE" w:rsidRDefault="003B0BCE">
                                <w:pPr>
                                  <w:pStyle w:val="a7"/>
                                  <w:rPr>
                                    <w:color w:val="4472C4" w:themeColor="accent1"/>
                                    <w:sz w:val="26"/>
                                    <w:szCs w:val="26"/>
                                  </w:rPr>
                                </w:pPr>
                                <w:sdt>
                                  <w:sdtPr>
                                    <w:rPr>
                                      <w:color w:val="4472C4" w:themeColor="accent1"/>
                                      <w:sz w:val="26"/>
                                      <w:szCs w:val="26"/>
                                    </w:rPr>
                                    <w:alias w:val="Συντάκτης"/>
                                    <w:tag w:val=""/>
                                    <w:id w:val="-2041584766"/>
                                    <w:dataBinding w:prefixMappings="xmlns:ns0='http://purl.org/dc/elements/1.1/' xmlns:ns1='http://schemas.openxmlformats.org/package/2006/metadata/core-properties' " w:xpath="/ns1:coreProperties[1]/ns0:creator[1]" w:storeItemID="{6C3C8BC8-F283-45AE-878A-BAB7291924A1}"/>
                                    <w:text/>
                                  </w:sdtPr>
                                  <w:sdtContent>
                                    <w:r>
                                      <w:rPr>
                                        <w:color w:val="4472C4" w:themeColor="accent1"/>
                                        <w:sz w:val="26"/>
                                        <w:szCs w:val="26"/>
                                      </w:rPr>
                                      <w:t>Χριστινα Νικα</w:t>
                                    </w:r>
                                  </w:sdtContent>
                                </w:sdt>
                              </w:p>
                              <w:p w:rsidR="003B0BCE" w:rsidRDefault="003B0BCE">
                                <w:pPr>
                                  <w:pStyle w:val="a7"/>
                                  <w:rPr>
                                    <w:color w:val="595959" w:themeColor="text1" w:themeTint="A6"/>
                                    <w:sz w:val="20"/>
                                    <w:szCs w:val="20"/>
                                  </w:rPr>
                                </w:pPr>
                                <w:sdt>
                                  <w:sdtPr>
                                    <w:rPr>
                                      <w:caps/>
                                      <w:color w:val="595959" w:themeColor="text1" w:themeTint="A6"/>
                                      <w:sz w:val="20"/>
                                      <w:szCs w:val="20"/>
                                    </w:rPr>
                                    <w:alias w:val="Εταιρεία"/>
                                    <w:tag w:val=""/>
                                    <w:id w:val="1558814826"/>
                                    <w:showingPlcHdr/>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[επωνυμία εταιρείας]</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34" o:spid="_x0000_s1055" type="#_x0000_t202" style="position:absolute;margin-left:0;margin-top:0;width:4in;height:28.8pt;z-index:251663360;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" filled="f" stroked="f" strokeweight=".5pt">
                    <v:textbox style="mso-fit-shape-to-text:t" inset="0,0,0,0">
                      <w:txbxContent>
                        <w:p w:rsidR="003B0BCE" w:rsidRDefault="003B0BCE">
                          <w:pPr>
                            <w:pStyle w:val="a7"/>
                            <w:rPr>
                              <w:color w:val="4472C4" w:themeColor="accent1"/>
                              <w:sz w:val="26"/>
                              <w:szCs w:val="26"/>
                            </w:rPr>
                          </w:pPr>
                          <w:sdt>
                            <w:sdtPr>
                              <w:rPr>
                                <w:color w:val="4472C4" w:themeColor="accent1"/>
                                <w:sz w:val="26"/>
                                <w:szCs w:val="26"/>
                              </w:rPr>
                              <w:alias w:val="Συντάκτης"/>
                              <w:tag w:val=""/>
                              <w:id w:val="-2041584766"/>
                              <w:dataBinding w:prefixMappings="xmlns:ns0='http://purl.org/dc/elements/1.1/' xmlns:ns1='http://schemas.openxmlformats.org/package/2006/metadata/core-properties' " w:xpath="/ns1:coreProperties[1]/ns0:creator[1]" w:storeItemID="{6C3C8BC8-F283-45AE-878A-BAB7291924A1}"/>
                              <w:text/>
                            </w:sdtPr>
                            <w:sdtContent>
                              <w:r>
                                <w:rPr>
                                  <w:color w:val="4472C4" w:themeColor="accent1"/>
                                  <w:sz w:val="26"/>
                                  <w:szCs w:val="26"/>
                                </w:rPr>
                                <w:t>Χριστινα Νικα</w:t>
                              </w:r>
                            </w:sdtContent>
                          </w:sdt>
                        </w:p>
                        <w:p w:rsidR="003B0BCE" w:rsidRDefault="003B0BCE">
                          <w:pPr>
                            <w:pStyle w:val="a7"/>
                            <w:rPr>
                              <w:color w:val="595959" w:themeColor="text1" w:themeTint="A6"/>
                              <w:sz w:val="20"/>
                              <w:szCs w:val="20"/>
                            </w:rPr>
                          </w:pPr>
                          <w:sdt>
                            <w:sdtPr>
                              <w:rPr>
                                <w:caps/>
                                <w:color w:val="595959" w:themeColor="text1" w:themeTint="A6"/>
                                <w:sz w:val="20"/>
                                <w:szCs w:val="20"/>
                              </w:rPr>
                              <w:alias w:val="Εταιρεία"/>
                              <w:tag w:val=""/>
                              <w:id w:val="1558814826"/>
                              <w:showingPlcHdr/>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[επωνυμία εταιρείας]</w:t>
                              </w:r>
                            </w:sdtContent>
                          </w:sdt>
                        </w:p>
                      </w:txbxContent>
                    </v:textbox>
                    <w10:wrap anchorx="page" anchory="page"/>
                  </v:shape>
                </w:pict>
              </mc:Fallback>
            </mc:AlternateContent>
          </w:r>
          <w:r>
            <w:rPr>
              <w:noProof/>
            </w:rPr>
            <mc:AlternateContent>
              <mc:Choice Requires="wps">
                <w:drawing>
                  <wp:anchor distT="0" distB="0" distL="114300" distR="114300" simplePos="0" relativeHeight="251662336"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657600" cy="1069848"/>
                    <wp:effectExtent l="0" t="0" r="7620" b="635"/>
                    <wp:wrapNone/>
                    <wp:docPr id="35" name="Πλαίσιο κειμένου 35"/>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B0BCE" w:rsidRDefault="003B0BCE">
                                <w:pPr>
                                  <w:pStyle w:val="a7"/>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Τίτλος"/>
                                    <w:tag w:val=""/>
                                    <w:id w:val="-705018352"/>
                                    <w:showingPlcHdr/>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[Τίτλος εγγράφου]</w:t>
                                    </w:r>
                                  </w:sdtContent>
                                </w:sdt>
                              </w:p>
                              <w:p w:rsidR="003B0BCE" w:rsidRDefault="003B0BCE">
                                <w:pPr>
                                  <w:spacing w:before="120"/>
                                  <w:rPr>
                                    <w:color w:val="404040" w:themeColor="text1" w:themeTint="BF"/>
                                    <w:sz w:val="36"/>
                                    <w:szCs w:val="36"/>
                                  </w:rPr>
                                </w:pPr>
                                <w:sdt>
                                  <w:sdtPr>
                                    <w:rPr>
                                      <w:color w:val="404040" w:themeColor="text1" w:themeTint="BF"/>
                                      <w:sz w:val="36"/>
                                      <w:szCs w:val="36"/>
                                    </w:rPr>
                                    <w:alias w:val="Υπότιτλος"/>
                                    <w:tag w:val=""/>
                                    <w:id w:val="-1148361611"/>
                                    <w:showingPlcHdr/>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[Υπότιτλος εγγράφου]</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Πλαίσιο κειμένου 35" o:spid="_x0000_s1056" type="#_x0000_t202" style="position:absolute;margin-left:0;margin-top:0;width:4in;height:84.25pt;z-index:251662336;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" filled="f" stroked="f" strokeweight=".5pt">
                    <v:textbox style="mso-fit-shape-to-text:t" inset="0,0,0,0">
                      <w:txbxContent>
                        <w:p w:rsidR="003B0BCE" w:rsidRDefault="003B0BCE">
                          <w:pPr>
                            <w:pStyle w:val="a7"/>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Τίτλος"/>
                              <w:tag w:val=""/>
                              <w:id w:val="-705018352"/>
                              <w:showingPlcHdr/>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[Τίτλος εγγράφου]</w:t>
                              </w:r>
                            </w:sdtContent>
                          </w:sdt>
                        </w:p>
                        <w:p w:rsidR="003B0BCE" w:rsidRDefault="003B0BCE">
                          <w:pPr>
                            <w:spacing w:before="120"/>
                            <w:rPr>
                              <w:color w:val="404040" w:themeColor="text1" w:themeTint="BF"/>
                              <w:sz w:val="36"/>
                              <w:szCs w:val="36"/>
                            </w:rPr>
                          </w:pPr>
                          <w:sdt>
                            <w:sdtPr>
                              <w:rPr>
                                <w:color w:val="404040" w:themeColor="text1" w:themeTint="BF"/>
                                <w:sz w:val="36"/>
                                <w:szCs w:val="36"/>
                              </w:rPr>
                              <w:alias w:val="Υπότιτλος"/>
                              <w:tag w:val=""/>
                              <w:id w:val="-1148361611"/>
                              <w:showingPlcHdr/>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[Υπότιτλος εγγράφου]</w:t>
                              </w:r>
                            </w:sdtContent>
                          </w:sdt>
                        </w:p>
                      </w:txbxContent>
                    </v:textbox>
                    <w10:wrap anchorx="page" anchory="page"/>
                  </v:shape>
                </w:pict>
              </mc:Fallback>
            </mc:AlternateContent>
          </w:r>
        </w:p>
      </w:sdtContent>
    </w:sdt>
    <w:p w:rsidR="003B0BCE" w:rsidRDefault="003B0BCE" w:rsidP="00140AEF">
      <w:pPr>
        <w:pStyle w:val="1"/>
        <w:rPr>
          <w:lang w:val="en-US"/>
        </w:rPr>
      </w:pPr>
    </w:p>
    <w:p w:rsidR="00FC1C6B" w:rsidRPr="00FC1C6B" w:rsidRDefault="003B0BCE" w:rsidP="00FC1C6B">
      <w:pPr>
        <w:rPr>
          <w:rFonts w:ascii="Arial" w:eastAsiaTheme="majorEastAsia" w:hAnsi="Arial" w:cstheme="majorBidi"/>
          <w:color w:val="FF0000"/>
          <w:sz w:val="34"/>
          <w:szCs w:val="32"/>
          <w:lang w:val="en-US"/>
        </w:rPr>
      </w:pPr>
      <w:r>
        <w:rPr>
          <w:lang w:val="en-US"/>
        </w:rPr>
        <w:br w:type="page"/>
      </w:r>
    </w:p>
    <w:customXmlInsRangeStart w:id="0" w:author="Χριστινα Νικα" w:date="2018-03-27T16:37:00Z"/>
    <w:sdt>
      <w:sdtPr>
        <w:id w:val="359637571"/>
        <w:docPartObj>
          <w:docPartGallery w:val="Table of Contents"/>
          <w:docPartUnique/>
        </w:docPartObj>
      </w:sdtPr>
      <w:sdtEndPr>
        <w:rPr>
          <w:rFonts w:ascii="Times New Roman" w:eastAsiaTheme="minorHAnsi" w:hAnsi="Times New Roman" w:cstheme="minorBidi"/>
          <w:b/>
          <w:bCs/>
          <w:color w:val="auto"/>
          <w:sz w:val="28"/>
          <w:szCs w:val="22"/>
          <w:lang w:eastAsia="en-US"/>
        </w:rPr>
      </w:sdtEndPr>
      <w:sdtContent>
        <w:customXmlInsRangeEnd w:id="0"/>
        <w:p w:rsidR="00FC1C6B" w:rsidRDefault="00FC1C6B">
          <w:pPr>
            <w:pStyle w:val="a8"/>
            <w:rPr>
              <w:ins w:id="1" w:author="Χριστινα Νικα" w:date="2018-03-27T16:37:00Z"/>
            </w:rPr>
          </w:pPr>
          <w:ins w:id="2" w:author="Χριστινα Νικα" w:date="2018-03-27T16:37:00Z">
            <w:r>
              <w:t>Περιεχόμενα</w:t>
            </w:r>
          </w:ins>
        </w:p>
        <w:p w:rsidR="00FC1C6B" w:rsidRDefault="00FC1C6B">
          <w:pPr>
            <w:pStyle w:val="10"/>
            <w:tabs>
              <w:tab w:val="right" w:leader="dot" w:pos="8296"/>
            </w:tabs>
            <w:rPr>
              <w:rFonts w:asciiTheme="minorHAnsi" w:eastAsiaTheme="minorEastAsia" w:hAnsiTheme="minorHAnsi"/>
              <w:noProof/>
              <w:sz w:val="22"/>
              <w:lang w:eastAsia="el-GR"/>
            </w:rPr>
          </w:pPr>
          <w:ins w:id="3" w:author="Χριστινα Νικα" w:date="2018-03-27T16:37:00Z">
            <w:r>
              <w:fldChar w:fldCharType="begin"/>
            </w:r>
            <w:r>
              <w:instrText xml:space="preserve"> TOC \o "1-3" \h \z \u </w:instrText>
            </w:r>
            <w:r>
              <w:fldChar w:fldCharType="separate"/>
            </w:r>
          </w:ins>
          <w:hyperlink w:anchor="_Toc509931973" w:history="1">
            <w:r w:rsidRPr="00213CE6">
              <w:rPr>
                <w:rStyle w:val="-"/>
                <w:noProof/>
                <w:lang w:val="en-US"/>
              </w:rPr>
              <w:t>Ecology</w:t>
            </w:r>
            <w:r>
              <w:rPr>
                <w:noProof/>
                <w:webHidden/>
              </w:rPr>
              <w:tab/>
            </w:r>
            <w:r>
              <w:rPr>
                <w:noProof/>
                <w:webHidden/>
              </w:rPr>
              <w:fldChar w:fldCharType="begin"/>
            </w:r>
            <w:r>
              <w:rPr>
                <w:noProof/>
                <w:webHidden/>
              </w:rPr>
              <w:instrText xml:space="preserve"> PAGEREF _Toc509931973 \h </w:instrText>
            </w:r>
            <w:r>
              <w:rPr>
                <w:noProof/>
                <w:webHidden/>
              </w:rPr>
            </w:r>
            <w:r>
              <w:rPr>
                <w:noProof/>
                <w:webHidden/>
              </w:rPr>
              <w:fldChar w:fldCharType="separate"/>
            </w:r>
            <w:r>
              <w:rPr>
                <w:noProof/>
                <w:webHidden/>
              </w:rPr>
              <w:t>2</w:t>
            </w:r>
            <w:r>
              <w:rPr>
                <w:noProof/>
                <w:webHidden/>
              </w:rPr>
              <w:fldChar w:fldCharType="end"/>
            </w:r>
          </w:hyperlink>
        </w:p>
        <w:p w:rsidR="00FC1C6B" w:rsidRDefault="00FC1C6B">
          <w:pPr>
            <w:pStyle w:val="20"/>
            <w:tabs>
              <w:tab w:val="right" w:leader="dot" w:pos="8296"/>
            </w:tabs>
            <w:rPr>
              <w:rFonts w:asciiTheme="minorHAnsi" w:eastAsiaTheme="minorEastAsia" w:hAnsiTheme="minorHAnsi"/>
              <w:noProof/>
              <w:sz w:val="22"/>
              <w:lang w:eastAsia="el-GR"/>
            </w:rPr>
          </w:pPr>
          <w:hyperlink w:anchor="_Toc509931974" w:history="1">
            <w:r w:rsidRPr="00213CE6">
              <w:rPr>
                <w:rStyle w:val="-"/>
                <w:noProof/>
                <w:lang w:val="en-US"/>
              </w:rPr>
              <w:t>Orchidaceae</w:t>
            </w:r>
            <w:r>
              <w:rPr>
                <w:noProof/>
                <w:webHidden/>
              </w:rPr>
              <w:tab/>
            </w:r>
            <w:r>
              <w:rPr>
                <w:noProof/>
                <w:webHidden/>
              </w:rPr>
              <w:fldChar w:fldCharType="begin"/>
            </w:r>
            <w:r>
              <w:rPr>
                <w:noProof/>
                <w:webHidden/>
              </w:rPr>
              <w:instrText xml:space="preserve"> PAGEREF _Toc509931974 \h </w:instrText>
            </w:r>
            <w:r>
              <w:rPr>
                <w:noProof/>
                <w:webHidden/>
              </w:rPr>
            </w:r>
            <w:r>
              <w:rPr>
                <w:noProof/>
                <w:webHidden/>
              </w:rPr>
              <w:fldChar w:fldCharType="separate"/>
            </w:r>
            <w:r>
              <w:rPr>
                <w:noProof/>
                <w:webHidden/>
              </w:rPr>
              <w:t>2</w:t>
            </w:r>
            <w:r>
              <w:rPr>
                <w:noProof/>
                <w:webHidden/>
              </w:rPr>
              <w:fldChar w:fldCharType="end"/>
            </w:r>
          </w:hyperlink>
        </w:p>
        <w:p w:rsidR="00FC1C6B" w:rsidRDefault="00FC1C6B">
          <w:pPr>
            <w:pStyle w:val="10"/>
            <w:tabs>
              <w:tab w:val="right" w:leader="dot" w:pos="8296"/>
            </w:tabs>
            <w:rPr>
              <w:rFonts w:asciiTheme="minorHAnsi" w:eastAsiaTheme="minorEastAsia" w:hAnsiTheme="minorHAnsi"/>
              <w:noProof/>
              <w:sz w:val="22"/>
              <w:lang w:eastAsia="el-GR"/>
            </w:rPr>
          </w:pPr>
          <w:hyperlink w:anchor="_Toc509931975" w:history="1">
            <w:r w:rsidRPr="00213CE6">
              <w:rPr>
                <w:rStyle w:val="-"/>
                <w:noProof/>
                <w:lang w:val="en-US"/>
              </w:rPr>
              <w:t>Ecology</w:t>
            </w:r>
            <w:r>
              <w:rPr>
                <w:noProof/>
                <w:webHidden/>
              </w:rPr>
              <w:tab/>
            </w:r>
            <w:r>
              <w:rPr>
                <w:noProof/>
                <w:webHidden/>
              </w:rPr>
              <w:fldChar w:fldCharType="begin"/>
            </w:r>
            <w:r>
              <w:rPr>
                <w:noProof/>
                <w:webHidden/>
              </w:rPr>
              <w:instrText xml:space="preserve"> PAGEREF _Toc509931975 \h </w:instrText>
            </w:r>
            <w:r>
              <w:rPr>
                <w:noProof/>
                <w:webHidden/>
              </w:rPr>
            </w:r>
            <w:r>
              <w:rPr>
                <w:noProof/>
                <w:webHidden/>
              </w:rPr>
              <w:fldChar w:fldCharType="separate"/>
            </w:r>
            <w:r>
              <w:rPr>
                <w:noProof/>
                <w:webHidden/>
              </w:rPr>
              <w:t>3</w:t>
            </w:r>
            <w:r>
              <w:rPr>
                <w:noProof/>
                <w:webHidden/>
              </w:rPr>
              <w:fldChar w:fldCharType="end"/>
            </w:r>
          </w:hyperlink>
        </w:p>
        <w:p w:rsidR="00FC1C6B" w:rsidRDefault="00FC1C6B">
          <w:pPr>
            <w:pStyle w:val="20"/>
            <w:tabs>
              <w:tab w:val="right" w:leader="dot" w:pos="8296"/>
            </w:tabs>
            <w:rPr>
              <w:rFonts w:asciiTheme="minorHAnsi" w:eastAsiaTheme="minorEastAsia" w:hAnsiTheme="minorHAnsi"/>
              <w:noProof/>
              <w:sz w:val="22"/>
              <w:lang w:eastAsia="el-GR"/>
            </w:rPr>
          </w:pPr>
          <w:hyperlink w:anchor="_Toc509931976" w:history="1">
            <w:r w:rsidRPr="00213CE6">
              <w:rPr>
                <w:rStyle w:val="-"/>
                <w:noProof/>
                <w:lang w:val="en-US"/>
              </w:rPr>
              <w:t>Food Webs</w:t>
            </w:r>
            <w:r>
              <w:rPr>
                <w:noProof/>
                <w:webHidden/>
              </w:rPr>
              <w:tab/>
            </w:r>
            <w:r>
              <w:rPr>
                <w:noProof/>
                <w:webHidden/>
              </w:rPr>
              <w:fldChar w:fldCharType="begin"/>
            </w:r>
            <w:r>
              <w:rPr>
                <w:noProof/>
                <w:webHidden/>
              </w:rPr>
              <w:instrText xml:space="preserve"> PAGEREF _Toc509931976 \h </w:instrText>
            </w:r>
            <w:r>
              <w:rPr>
                <w:noProof/>
                <w:webHidden/>
              </w:rPr>
            </w:r>
            <w:r>
              <w:rPr>
                <w:noProof/>
                <w:webHidden/>
              </w:rPr>
              <w:fldChar w:fldCharType="separate"/>
            </w:r>
            <w:r>
              <w:rPr>
                <w:noProof/>
                <w:webHidden/>
              </w:rPr>
              <w:t>3</w:t>
            </w:r>
            <w:r>
              <w:rPr>
                <w:noProof/>
                <w:webHidden/>
              </w:rPr>
              <w:fldChar w:fldCharType="end"/>
            </w:r>
          </w:hyperlink>
        </w:p>
        <w:p w:rsidR="00FC1C6B" w:rsidRDefault="00FC1C6B">
          <w:pPr>
            <w:pStyle w:val="10"/>
            <w:tabs>
              <w:tab w:val="right" w:leader="dot" w:pos="8296"/>
            </w:tabs>
            <w:rPr>
              <w:rFonts w:asciiTheme="minorHAnsi" w:eastAsiaTheme="minorEastAsia" w:hAnsiTheme="minorHAnsi"/>
              <w:noProof/>
              <w:sz w:val="22"/>
              <w:lang w:eastAsia="el-GR"/>
            </w:rPr>
          </w:pPr>
          <w:hyperlink w:anchor="_Toc509931977" w:history="1">
            <w:r w:rsidRPr="00213CE6">
              <w:rPr>
                <w:rStyle w:val="-"/>
                <w:noProof/>
                <w:lang w:val="en-US"/>
              </w:rPr>
              <w:t>Ecology</w:t>
            </w:r>
            <w:r>
              <w:rPr>
                <w:noProof/>
                <w:webHidden/>
              </w:rPr>
              <w:tab/>
            </w:r>
            <w:r>
              <w:rPr>
                <w:noProof/>
                <w:webHidden/>
              </w:rPr>
              <w:fldChar w:fldCharType="begin"/>
            </w:r>
            <w:r>
              <w:rPr>
                <w:noProof/>
                <w:webHidden/>
              </w:rPr>
              <w:instrText xml:space="preserve"> PAGEREF _Toc509931977 \h </w:instrText>
            </w:r>
            <w:r>
              <w:rPr>
                <w:noProof/>
                <w:webHidden/>
              </w:rPr>
            </w:r>
            <w:r>
              <w:rPr>
                <w:noProof/>
                <w:webHidden/>
              </w:rPr>
              <w:fldChar w:fldCharType="separate"/>
            </w:r>
            <w:r>
              <w:rPr>
                <w:noProof/>
                <w:webHidden/>
              </w:rPr>
              <w:t>4</w:t>
            </w:r>
            <w:r>
              <w:rPr>
                <w:noProof/>
                <w:webHidden/>
              </w:rPr>
              <w:fldChar w:fldCharType="end"/>
            </w:r>
          </w:hyperlink>
        </w:p>
        <w:p w:rsidR="00FC1C6B" w:rsidRDefault="00FC1C6B">
          <w:pPr>
            <w:pStyle w:val="20"/>
            <w:tabs>
              <w:tab w:val="right" w:leader="dot" w:pos="8296"/>
            </w:tabs>
            <w:rPr>
              <w:rFonts w:asciiTheme="minorHAnsi" w:eastAsiaTheme="minorEastAsia" w:hAnsiTheme="minorHAnsi"/>
              <w:noProof/>
              <w:sz w:val="22"/>
              <w:lang w:eastAsia="el-GR"/>
            </w:rPr>
          </w:pPr>
          <w:hyperlink w:anchor="_Toc509931978" w:history="1">
            <w:r w:rsidRPr="00213CE6">
              <w:rPr>
                <w:rStyle w:val="-"/>
                <w:noProof/>
                <w:lang w:val="en-US"/>
              </w:rPr>
              <w:t>Biosphere</w:t>
            </w:r>
            <w:r>
              <w:rPr>
                <w:noProof/>
                <w:webHidden/>
              </w:rPr>
              <w:tab/>
            </w:r>
            <w:r>
              <w:rPr>
                <w:noProof/>
                <w:webHidden/>
              </w:rPr>
              <w:fldChar w:fldCharType="begin"/>
            </w:r>
            <w:r>
              <w:rPr>
                <w:noProof/>
                <w:webHidden/>
              </w:rPr>
              <w:instrText xml:space="preserve"> PAGEREF _Toc509931978 \h </w:instrText>
            </w:r>
            <w:r>
              <w:rPr>
                <w:noProof/>
                <w:webHidden/>
              </w:rPr>
            </w:r>
            <w:r>
              <w:rPr>
                <w:noProof/>
                <w:webHidden/>
              </w:rPr>
              <w:fldChar w:fldCharType="separate"/>
            </w:r>
            <w:r>
              <w:rPr>
                <w:noProof/>
                <w:webHidden/>
              </w:rPr>
              <w:t>4</w:t>
            </w:r>
            <w:r>
              <w:rPr>
                <w:noProof/>
                <w:webHidden/>
              </w:rPr>
              <w:fldChar w:fldCharType="end"/>
            </w:r>
          </w:hyperlink>
        </w:p>
        <w:p w:rsidR="00FC1C6B" w:rsidRDefault="00FC1C6B">
          <w:pPr>
            <w:pStyle w:val="10"/>
            <w:tabs>
              <w:tab w:val="right" w:leader="dot" w:pos="8296"/>
            </w:tabs>
            <w:rPr>
              <w:rFonts w:asciiTheme="minorHAnsi" w:eastAsiaTheme="minorEastAsia" w:hAnsiTheme="minorHAnsi"/>
              <w:noProof/>
              <w:sz w:val="22"/>
              <w:lang w:eastAsia="el-GR"/>
            </w:rPr>
          </w:pPr>
          <w:hyperlink w:anchor="_Toc509931979" w:history="1">
            <w:r w:rsidRPr="00213CE6">
              <w:rPr>
                <w:rStyle w:val="-"/>
                <w:b/>
                <w:noProof/>
                <w:lang w:val="en-US"/>
              </w:rPr>
              <w:t>Class Schedule</w:t>
            </w:r>
            <w:r>
              <w:rPr>
                <w:noProof/>
                <w:webHidden/>
              </w:rPr>
              <w:tab/>
            </w:r>
            <w:r>
              <w:rPr>
                <w:noProof/>
                <w:webHidden/>
              </w:rPr>
              <w:fldChar w:fldCharType="begin"/>
            </w:r>
            <w:r>
              <w:rPr>
                <w:noProof/>
                <w:webHidden/>
              </w:rPr>
              <w:instrText xml:space="preserve"> PAGEREF _Toc509931979 \h </w:instrText>
            </w:r>
            <w:r>
              <w:rPr>
                <w:noProof/>
                <w:webHidden/>
              </w:rPr>
            </w:r>
            <w:r>
              <w:rPr>
                <w:noProof/>
                <w:webHidden/>
              </w:rPr>
              <w:fldChar w:fldCharType="separate"/>
            </w:r>
            <w:r>
              <w:rPr>
                <w:noProof/>
                <w:webHidden/>
              </w:rPr>
              <w:t>4</w:t>
            </w:r>
            <w:r>
              <w:rPr>
                <w:noProof/>
                <w:webHidden/>
              </w:rPr>
              <w:fldChar w:fldCharType="end"/>
            </w:r>
          </w:hyperlink>
        </w:p>
        <w:p w:rsidR="00FC1C6B" w:rsidRDefault="00FC1C6B">
          <w:pPr>
            <w:pStyle w:val="10"/>
            <w:tabs>
              <w:tab w:val="right" w:leader="dot" w:pos="8296"/>
            </w:tabs>
            <w:rPr>
              <w:rFonts w:asciiTheme="minorHAnsi" w:eastAsiaTheme="minorEastAsia" w:hAnsiTheme="minorHAnsi"/>
              <w:noProof/>
              <w:sz w:val="22"/>
              <w:lang w:eastAsia="el-GR"/>
            </w:rPr>
          </w:pPr>
          <w:hyperlink w:anchor="_Toc509931980" w:history="1">
            <w:r w:rsidRPr="00213CE6">
              <w:rPr>
                <w:rStyle w:val="-"/>
                <w:noProof/>
              </w:rPr>
              <w:t>Ecology</w:t>
            </w:r>
            <w:r>
              <w:rPr>
                <w:noProof/>
                <w:webHidden/>
              </w:rPr>
              <w:tab/>
            </w:r>
            <w:r>
              <w:rPr>
                <w:noProof/>
                <w:webHidden/>
              </w:rPr>
              <w:fldChar w:fldCharType="begin"/>
            </w:r>
            <w:r>
              <w:rPr>
                <w:noProof/>
                <w:webHidden/>
              </w:rPr>
              <w:instrText xml:space="preserve"> PAGEREF _Toc509931980 \h </w:instrText>
            </w:r>
            <w:r>
              <w:rPr>
                <w:noProof/>
                <w:webHidden/>
              </w:rPr>
            </w:r>
            <w:r>
              <w:rPr>
                <w:noProof/>
                <w:webHidden/>
              </w:rPr>
              <w:fldChar w:fldCharType="separate"/>
            </w:r>
            <w:r>
              <w:rPr>
                <w:noProof/>
                <w:webHidden/>
              </w:rPr>
              <w:t>5</w:t>
            </w:r>
            <w:r>
              <w:rPr>
                <w:noProof/>
                <w:webHidden/>
              </w:rPr>
              <w:fldChar w:fldCharType="end"/>
            </w:r>
          </w:hyperlink>
        </w:p>
        <w:p w:rsidR="00FC1C6B" w:rsidRDefault="00FC1C6B">
          <w:pPr>
            <w:pStyle w:val="20"/>
            <w:tabs>
              <w:tab w:val="right" w:leader="dot" w:pos="8296"/>
            </w:tabs>
            <w:rPr>
              <w:rFonts w:asciiTheme="minorHAnsi" w:eastAsiaTheme="minorEastAsia" w:hAnsiTheme="minorHAnsi"/>
              <w:noProof/>
              <w:sz w:val="22"/>
              <w:lang w:eastAsia="el-GR"/>
            </w:rPr>
          </w:pPr>
          <w:hyperlink w:anchor="_Toc509931981" w:history="1">
            <w:r w:rsidRPr="00213CE6">
              <w:rPr>
                <w:rStyle w:val="-"/>
                <w:noProof/>
                <w:lang w:val="en-US"/>
              </w:rPr>
              <w:t>Habitat</w:t>
            </w:r>
            <w:r>
              <w:rPr>
                <w:noProof/>
                <w:webHidden/>
              </w:rPr>
              <w:tab/>
            </w:r>
            <w:r>
              <w:rPr>
                <w:noProof/>
                <w:webHidden/>
              </w:rPr>
              <w:fldChar w:fldCharType="begin"/>
            </w:r>
            <w:r>
              <w:rPr>
                <w:noProof/>
                <w:webHidden/>
              </w:rPr>
              <w:instrText xml:space="preserve"> PAGEREF _Toc509931981 \h </w:instrText>
            </w:r>
            <w:r>
              <w:rPr>
                <w:noProof/>
                <w:webHidden/>
              </w:rPr>
            </w:r>
            <w:r>
              <w:rPr>
                <w:noProof/>
                <w:webHidden/>
              </w:rPr>
              <w:fldChar w:fldCharType="separate"/>
            </w:r>
            <w:r>
              <w:rPr>
                <w:noProof/>
                <w:webHidden/>
              </w:rPr>
              <w:t>5</w:t>
            </w:r>
            <w:r>
              <w:rPr>
                <w:noProof/>
                <w:webHidden/>
              </w:rPr>
              <w:fldChar w:fldCharType="end"/>
            </w:r>
          </w:hyperlink>
        </w:p>
        <w:p w:rsidR="00FC1C6B" w:rsidRDefault="00FC1C6B">
          <w:pPr>
            <w:pStyle w:val="10"/>
            <w:tabs>
              <w:tab w:val="right" w:leader="dot" w:pos="8296"/>
            </w:tabs>
            <w:rPr>
              <w:rFonts w:asciiTheme="minorHAnsi" w:eastAsiaTheme="minorEastAsia" w:hAnsiTheme="minorHAnsi"/>
              <w:noProof/>
              <w:sz w:val="22"/>
              <w:lang w:eastAsia="el-GR"/>
            </w:rPr>
          </w:pPr>
          <w:hyperlink w:anchor="_Toc509931982" w:history="1">
            <w:r w:rsidRPr="00213CE6">
              <w:rPr>
                <w:rStyle w:val="-"/>
                <w:noProof/>
              </w:rPr>
              <w:t>Ecology</w:t>
            </w:r>
            <w:r>
              <w:rPr>
                <w:noProof/>
                <w:webHidden/>
              </w:rPr>
              <w:tab/>
            </w:r>
            <w:r>
              <w:rPr>
                <w:noProof/>
                <w:webHidden/>
              </w:rPr>
              <w:fldChar w:fldCharType="begin"/>
            </w:r>
            <w:r>
              <w:rPr>
                <w:noProof/>
                <w:webHidden/>
              </w:rPr>
              <w:instrText xml:space="preserve"> PAGEREF _Toc509931982 \h </w:instrText>
            </w:r>
            <w:r>
              <w:rPr>
                <w:noProof/>
                <w:webHidden/>
              </w:rPr>
            </w:r>
            <w:r>
              <w:rPr>
                <w:noProof/>
                <w:webHidden/>
              </w:rPr>
              <w:fldChar w:fldCharType="separate"/>
            </w:r>
            <w:r>
              <w:rPr>
                <w:noProof/>
                <w:webHidden/>
              </w:rPr>
              <w:t>6</w:t>
            </w:r>
            <w:r>
              <w:rPr>
                <w:noProof/>
                <w:webHidden/>
              </w:rPr>
              <w:fldChar w:fldCharType="end"/>
            </w:r>
          </w:hyperlink>
        </w:p>
        <w:p w:rsidR="00FC1C6B" w:rsidRDefault="00FC1C6B">
          <w:pPr>
            <w:pStyle w:val="20"/>
            <w:tabs>
              <w:tab w:val="right" w:leader="dot" w:pos="8296"/>
            </w:tabs>
            <w:rPr>
              <w:rFonts w:asciiTheme="minorHAnsi" w:eastAsiaTheme="minorEastAsia" w:hAnsiTheme="minorHAnsi"/>
              <w:noProof/>
              <w:sz w:val="22"/>
              <w:lang w:eastAsia="el-GR"/>
            </w:rPr>
          </w:pPr>
          <w:hyperlink w:anchor="_Toc509931983" w:history="1">
            <w:r w:rsidRPr="00213CE6">
              <w:rPr>
                <w:rStyle w:val="-"/>
                <w:noProof/>
                <w:lang w:val="en-US"/>
              </w:rPr>
              <w:t>Fire</w:t>
            </w:r>
            <w:r>
              <w:rPr>
                <w:noProof/>
                <w:webHidden/>
              </w:rPr>
              <w:tab/>
            </w:r>
            <w:r>
              <w:rPr>
                <w:noProof/>
                <w:webHidden/>
              </w:rPr>
              <w:fldChar w:fldCharType="begin"/>
            </w:r>
            <w:r>
              <w:rPr>
                <w:noProof/>
                <w:webHidden/>
              </w:rPr>
              <w:instrText xml:space="preserve"> PAGEREF _Toc509931983 \h </w:instrText>
            </w:r>
            <w:r>
              <w:rPr>
                <w:noProof/>
                <w:webHidden/>
              </w:rPr>
            </w:r>
            <w:r>
              <w:rPr>
                <w:noProof/>
                <w:webHidden/>
              </w:rPr>
              <w:fldChar w:fldCharType="separate"/>
            </w:r>
            <w:r>
              <w:rPr>
                <w:noProof/>
                <w:webHidden/>
              </w:rPr>
              <w:t>6</w:t>
            </w:r>
            <w:r>
              <w:rPr>
                <w:noProof/>
                <w:webHidden/>
              </w:rPr>
              <w:fldChar w:fldCharType="end"/>
            </w:r>
          </w:hyperlink>
        </w:p>
        <w:p w:rsidR="00FC1C6B" w:rsidRDefault="00FC1C6B">
          <w:pPr>
            <w:pStyle w:val="10"/>
            <w:tabs>
              <w:tab w:val="right" w:leader="dot" w:pos="8296"/>
            </w:tabs>
            <w:rPr>
              <w:rFonts w:asciiTheme="minorHAnsi" w:eastAsiaTheme="minorEastAsia" w:hAnsiTheme="minorHAnsi"/>
              <w:noProof/>
              <w:sz w:val="22"/>
              <w:lang w:eastAsia="el-GR"/>
            </w:rPr>
          </w:pPr>
          <w:hyperlink w:anchor="_Toc509931984" w:history="1">
            <w:r w:rsidRPr="00213CE6">
              <w:rPr>
                <w:rStyle w:val="-"/>
                <w:noProof/>
              </w:rPr>
              <w:t>Η Οικογένειά Μου</w:t>
            </w:r>
            <w:r>
              <w:rPr>
                <w:noProof/>
                <w:webHidden/>
              </w:rPr>
              <w:tab/>
            </w:r>
            <w:r>
              <w:rPr>
                <w:noProof/>
                <w:webHidden/>
              </w:rPr>
              <w:fldChar w:fldCharType="begin"/>
            </w:r>
            <w:r>
              <w:rPr>
                <w:noProof/>
                <w:webHidden/>
              </w:rPr>
              <w:instrText xml:space="preserve"> PAGEREF _Toc509931984 \h </w:instrText>
            </w:r>
            <w:r>
              <w:rPr>
                <w:noProof/>
                <w:webHidden/>
              </w:rPr>
            </w:r>
            <w:r>
              <w:rPr>
                <w:noProof/>
                <w:webHidden/>
              </w:rPr>
              <w:fldChar w:fldCharType="separate"/>
            </w:r>
            <w:r>
              <w:rPr>
                <w:noProof/>
                <w:webHidden/>
              </w:rPr>
              <w:t>7</w:t>
            </w:r>
            <w:r>
              <w:rPr>
                <w:noProof/>
                <w:webHidden/>
              </w:rPr>
              <w:fldChar w:fldCharType="end"/>
            </w:r>
          </w:hyperlink>
        </w:p>
        <w:p w:rsidR="00CF6AB6" w:rsidRDefault="00FC1C6B" w:rsidP="00CF6AB6">
          <w:pPr>
            <w:rPr>
              <w:b/>
              <w:bCs/>
            </w:rPr>
          </w:pPr>
          <w:ins w:id="4" w:author="Χριστινα Νικα" w:date="2018-03-27T16:37:00Z">
            <w:r>
              <w:rPr>
                <w:b/>
                <w:bCs/>
              </w:rPr>
              <w:fldChar w:fldCharType="end"/>
            </w:r>
          </w:ins>
        </w:p>
        <w:customXmlInsRangeStart w:id="5" w:author="Χριστινα Νικα" w:date="2018-03-27T16:37:00Z"/>
      </w:sdtContent>
    </w:sdt>
    <w:customXmlInsRangeEnd w:id="5"/>
    <w:p w:rsidR="003B0BCE" w:rsidRPr="00FC1C6B" w:rsidRDefault="003B0BCE" w:rsidP="00CF6AB6">
      <w:pPr>
        <w:ind w:firstLine="0"/>
        <w:pPrChange w:id="6" w:author="Χριστινα Νικα" w:date="2018-03-27T16:40:00Z">
          <w:pPr>
            <w:ind w:firstLine="0"/>
          </w:pPr>
        </w:pPrChange>
      </w:pPr>
      <w:del w:id="7" w:author="Χριστινα Νικα" w:date="2018-03-27T16:40:00Z">
        <w:r w:rsidDel="00CF6AB6">
          <w:rPr>
            <w:lang w:val="en-US"/>
          </w:rPr>
          <w:br w:type="page"/>
        </w:r>
      </w:del>
    </w:p>
    <w:p w:rsidR="00DF6AF4" w:rsidRPr="00075FE5" w:rsidRDefault="00DF6AF4" w:rsidP="00140AEF">
      <w:pPr>
        <w:pStyle w:val="1"/>
        <w:rPr>
          <w:lang w:val="en-US"/>
        </w:rPr>
      </w:pPr>
      <w:bookmarkStart w:id="8" w:name="_Toc509931402"/>
      <w:bookmarkStart w:id="9" w:name="_Toc509931973"/>
      <w:r w:rsidRPr="00075FE5">
        <w:rPr>
          <w:lang w:val="en-US"/>
        </w:rPr>
        <w:lastRenderedPageBreak/>
        <w:t>Ecology</w:t>
      </w:r>
      <w:bookmarkEnd w:id="8"/>
      <w:bookmarkEnd w:id="9"/>
    </w:p>
    <w:p w:rsidR="00D24F05" w:rsidRDefault="00D24F05" w:rsidP="00161D8E">
      <w:pPr>
        <w:pStyle w:val="2"/>
        <w:rPr>
          <w:lang w:val="en-US"/>
        </w:rPr>
      </w:pPr>
      <w:bookmarkStart w:id="10" w:name="_Toc509931403"/>
      <w:bookmarkStart w:id="11" w:name="_Toc509931974"/>
      <w:proofErr w:type="spellStart"/>
      <w:r w:rsidRPr="00D24F05">
        <w:rPr>
          <w:lang w:val="en-US"/>
        </w:rPr>
        <w:t>Orchidaceae</w:t>
      </w:r>
      <w:bookmarkEnd w:id="10"/>
      <w:bookmarkEnd w:id="11"/>
      <w:proofErr w:type="spellEnd"/>
    </w:p>
    <w:p w:rsidR="00DF6AF4" w:rsidRDefault="00DF6AF4" w:rsidP="001206FC">
      <w:pPr>
        <w:spacing w:before="120"/>
        <w:rPr>
          <w:lang w:val="en-US"/>
        </w:rPr>
      </w:pPr>
    </w:p>
    <w:p w:rsidR="00D24F05" w:rsidRPr="00D24F05" w:rsidRDefault="00D24F05" w:rsidP="001206FC">
      <w:pPr>
        <w:spacing w:before="120"/>
        <w:rPr>
          <w:lang w:val="en-US"/>
        </w:rPr>
      </w:pPr>
      <w:r w:rsidRPr="00D24F05">
        <w:rPr>
          <w:lang w:val="en-US"/>
        </w:rPr>
        <w:t xml:space="preserve">The </w:t>
      </w:r>
      <w:proofErr w:type="spellStart"/>
      <w:r w:rsidRPr="00D24F05">
        <w:rPr>
          <w:lang w:val="en-US"/>
        </w:rPr>
        <w:t>Orchidaceae</w:t>
      </w:r>
      <w:proofErr w:type="spellEnd"/>
      <w:r w:rsidRPr="00D24F05">
        <w:rPr>
          <w:lang w:val="en-US"/>
        </w:rPr>
        <w:t xml:space="preserve"> are a diverse and widespread family of </w:t>
      </w:r>
      <w:del w:id="12" w:author="Χριστινα Νικα" w:date="2018-03-27T16:39:00Z">
        <w:r w:rsidRPr="00D24F05" w:rsidDel="00CF6AB6">
          <w:rPr>
            <w:lang w:val="en-US"/>
          </w:rPr>
          <w:delText xml:space="preserve">flowering </w:delText>
        </w:r>
      </w:del>
      <w:ins w:id="13" w:author="Χριστινα Νικα" w:date="2018-03-27T16:39:00Z">
        <w:r w:rsidR="00CF6AB6">
          <w:rPr>
            <w:lang w:val="en-US"/>
          </w:rPr>
          <w:t>p</w:t>
        </w:r>
      </w:ins>
      <w:ins w:id="14" w:author="Χριστινα Νικα" w:date="2018-03-27T16:40:00Z">
        <w:r w:rsidR="00CF6AB6">
          <w:rPr>
            <w:lang w:val="en-US"/>
          </w:rPr>
          <w:t xml:space="preserve">lanting </w:t>
        </w:r>
      </w:ins>
      <w:r w:rsidRPr="00D24F05">
        <w:rPr>
          <w:lang w:val="en-US"/>
        </w:rPr>
        <w:t xml:space="preserve">plants, with blooms that are often </w:t>
      </w:r>
      <w:proofErr w:type="spellStart"/>
      <w:r w:rsidRPr="00D24F05">
        <w:rPr>
          <w:lang w:val="en-US"/>
        </w:rPr>
        <w:t>colourful</w:t>
      </w:r>
      <w:proofErr w:type="spellEnd"/>
      <w:r w:rsidRPr="00D24F05">
        <w:rPr>
          <w:lang w:val="en-US"/>
        </w:rPr>
        <w:t xml:space="preserve"> and fragrant, </w:t>
      </w:r>
      <w:del w:id="15" w:author="Χριστινα Νικα" w:date="2018-03-27T16:38:00Z">
        <w:r w:rsidRPr="00D24F05" w:rsidDel="00CF6AB6">
          <w:rPr>
            <w:lang w:val="en-US"/>
          </w:rPr>
          <w:delText xml:space="preserve">commonly </w:delText>
        </w:r>
      </w:del>
      <w:ins w:id="16" w:author="Χριστινα Νικα" w:date="2018-03-27T16:38:00Z">
        <w:r w:rsidR="00CF6AB6">
          <w:rPr>
            <w:lang w:val="en-US"/>
          </w:rPr>
          <w:t xml:space="preserve">same </w:t>
        </w:r>
      </w:ins>
      <w:r w:rsidRPr="00D24F05">
        <w:rPr>
          <w:lang w:val="en-US"/>
        </w:rPr>
        <w:t>known as the orchid family.</w:t>
      </w:r>
    </w:p>
    <w:p w:rsidR="00D24F05" w:rsidRPr="00D24F05" w:rsidRDefault="00D24F05" w:rsidP="001206FC">
      <w:pPr>
        <w:spacing w:before="120"/>
        <w:rPr>
          <w:lang w:val="en-US"/>
        </w:rPr>
      </w:pPr>
    </w:p>
    <w:p w:rsidR="00EE202C" w:rsidRDefault="00D24F05" w:rsidP="001206FC">
      <w:pPr>
        <w:spacing w:before="120"/>
        <w:rPr>
          <w:lang w:val="en-US"/>
        </w:rPr>
      </w:pPr>
      <w:r w:rsidRPr="00D24F05">
        <w:rPr>
          <w:lang w:val="en-US"/>
        </w:rPr>
        <w:t xml:space="preserve">Along with the Asteraceae, they are one of the two </w:t>
      </w:r>
      <w:del w:id="17" w:author="Χριστινα Νικα" w:date="2018-03-27T16:39:00Z">
        <w:r w:rsidRPr="00D24F05" w:rsidDel="00CF6AB6">
          <w:rPr>
            <w:lang w:val="en-US"/>
          </w:rPr>
          <w:delText xml:space="preserve">largest </w:delText>
        </w:r>
      </w:del>
      <w:proofErr w:type="spellStart"/>
      <w:ins w:id="18" w:author="Χριστινα Νικα" w:date="2018-03-27T16:39:00Z">
        <w:r w:rsidR="00CF6AB6">
          <w:rPr>
            <w:lang w:val="en-US"/>
          </w:rPr>
          <w:t>bigest</w:t>
        </w:r>
        <w:proofErr w:type="spellEnd"/>
        <w:r w:rsidR="00CF6AB6" w:rsidRPr="00D24F05">
          <w:rPr>
            <w:lang w:val="en-US"/>
          </w:rPr>
          <w:t xml:space="preserve"> </w:t>
        </w:r>
      </w:ins>
      <w:r w:rsidRPr="00D24F05">
        <w:rPr>
          <w:lang w:val="en-US"/>
        </w:rPr>
        <w:t xml:space="preserve">families of </w:t>
      </w:r>
      <w:del w:id="19" w:author="Χριστινα Νικα" w:date="2018-03-27T16:39:00Z">
        <w:r w:rsidRPr="00D24F05" w:rsidDel="00CF6AB6">
          <w:rPr>
            <w:lang w:val="en-US"/>
          </w:rPr>
          <w:delText xml:space="preserve">flowering </w:delText>
        </w:r>
      </w:del>
      <w:ins w:id="20" w:author="Χριστινα Νικα" w:date="2018-03-27T16:39:00Z">
        <w:r w:rsidR="00CF6AB6">
          <w:rPr>
            <w:lang w:val="en-US"/>
          </w:rPr>
          <w:t>planting</w:t>
        </w:r>
        <w:r w:rsidR="00CF6AB6" w:rsidRPr="00D24F05">
          <w:rPr>
            <w:lang w:val="en-US"/>
          </w:rPr>
          <w:t xml:space="preserve"> </w:t>
        </w:r>
      </w:ins>
      <w:r w:rsidRPr="00D24F05">
        <w:rPr>
          <w:lang w:val="en-US"/>
        </w:rPr>
        <w:t xml:space="preserve">plants. The </w:t>
      </w:r>
      <w:proofErr w:type="spellStart"/>
      <w:r w:rsidRPr="00D24F05">
        <w:rPr>
          <w:lang w:val="en-US"/>
        </w:rPr>
        <w:t>Orchidaceae</w:t>
      </w:r>
      <w:proofErr w:type="spellEnd"/>
      <w:r w:rsidRPr="00D24F05">
        <w:rPr>
          <w:lang w:val="en-US"/>
        </w:rPr>
        <w:t xml:space="preserve"> have about 28,000 currently accepted species, distributed in about 763 </w:t>
      </w:r>
      <w:proofErr w:type="spellStart"/>
      <w:proofErr w:type="gramStart"/>
      <w:r w:rsidRPr="00D24F05">
        <w:rPr>
          <w:lang w:val="en-US"/>
        </w:rPr>
        <w:t>genera.The</w:t>
      </w:r>
      <w:proofErr w:type="spellEnd"/>
      <w:proofErr w:type="gramEnd"/>
      <w:r w:rsidRPr="00D24F05">
        <w:rPr>
          <w:lang w:val="en-US"/>
        </w:rPr>
        <w:t xml:space="preserve"> determination of which family is larger is still under debate, because verified data on the members of such enormous families are continually in flux. Regardless, the number of orchid species nearly equals the number of bony fishes and is more than twice the number of bird species, and about four times the number of mammal species. The family also encompasses about 6–11% of all seed plants. The largest genera are </w:t>
      </w:r>
      <w:proofErr w:type="spellStart"/>
      <w:r w:rsidRPr="00D24F05">
        <w:rPr>
          <w:lang w:val="en-US"/>
        </w:rPr>
        <w:t>Bulbophyllum</w:t>
      </w:r>
      <w:proofErr w:type="spellEnd"/>
      <w:r w:rsidRPr="00D24F05">
        <w:rPr>
          <w:lang w:val="en-US"/>
        </w:rPr>
        <w:t xml:space="preserve"> (2,000 species), Epidendrum (1,500 species), Dendrobium (1,400 species) and </w:t>
      </w:r>
      <w:proofErr w:type="spellStart"/>
      <w:r w:rsidRPr="00D24F05">
        <w:rPr>
          <w:lang w:val="en-US"/>
        </w:rPr>
        <w:t>Pleurothallis</w:t>
      </w:r>
      <w:proofErr w:type="spellEnd"/>
      <w:r w:rsidRPr="00D24F05">
        <w:rPr>
          <w:lang w:val="en-US"/>
        </w:rPr>
        <w:t xml:space="preserve"> (1,000 species).</w:t>
      </w:r>
    </w:p>
    <w:p w:rsidR="00D24F05" w:rsidRDefault="00D24F05" w:rsidP="001206FC">
      <w:pPr>
        <w:spacing w:before="120"/>
        <w:rPr>
          <w:lang w:val="en-US"/>
        </w:rPr>
      </w:pPr>
      <w:r>
        <w:rPr>
          <w:lang w:val="en-US"/>
        </w:rPr>
        <w:br w:type="page"/>
      </w:r>
    </w:p>
    <w:p w:rsidR="00DF6AF4" w:rsidRPr="00075FE5" w:rsidRDefault="00DF6AF4" w:rsidP="00140AEF">
      <w:pPr>
        <w:pStyle w:val="1"/>
        <w:rPr>
          <w:lang w:val="en-US"/>
        </w:rPr>
      </w:pPr>
      <w:bookmarkStart w:id="21" w:name="_Toc509931404"/>
      <w:bookmarkStart w:id="22" w:name="_Toc509931975"/>
      <w:r w:rsidRPr="00075FE5">
        <w:rPr>
          <w:lang w:val="en-US"/>
        </w:rPr>
        <w:lastRenderedPageBreak/>
        <w:t>Ecology</w:t>
      </w:r>
      <w:bookmarkEnd w:id="21"/>
      <w:bookmarkEnd w:id="22"/>
      <w:r w:rsidRPr="00075FE5">
        <w:rPr>
          <w:lang w:val="en-US"/>
        </w:rPr>
        <w:t xml:space="preserve"> </w:t>
      </w:r>
    </w:p>
    <w:p w:rsidR="00D24F05" w:rsidRDefault="00D24F05" w:rsidP="00DF6AF4">
      <w:pPr>
        <w:pStyle w:val="2"/>
        <w:rPr>
          <w:lang w:val="en-US"/>
        </w:rPr>
      </w:pPr>
      <w:bookmarkStart w:id="23" w:name="_Toc509931405"/>
      <w:bookmarkStart w:id="24" w:name="_Toc509931976"/>
      <w:r>
        <w:rPr>
          <w:lang w:val="en-US"/>
        </w:rPr>
        <w:t>Food Webs</w:t>
      </w:r>
      <w:bookmarkEnd w:id="23"/>
      <w:bookmarkEnd w:id="24"/>
    </w:p>
    <w:p w:rsidR="00D24F05" w:rsidRPr="00D24F05" w:rsidRDefault="00D24F05" w:rsidP="001206FC">
      <w:pPr>
        <w:spacing w:before="120"/>
        <w:rPr>
          <w:lang w:val="en-US"/>
        </w:rPr>
      </w:pPr>
      <w:r w:rsidRPr="00D24F05">
        <w:rPr>
          <w:lang w:val="en-US"/>
        </w:rPr>
        <w:t>A food web is the archetypal ecological network. Plants capture solar energy and use it to synthesize simple sugars during photosynthesis. As plants grow, they accumulate nutrients and are eaten by grazing herbivores, and the energy is transferred through a chain of organisms by consumption. The simplified linear feeding pathways that move from a basal trophic species to a top consumer is called the food chain. The larger interlocking pattern of food chains in an ecological community creates a complex food web. Food webs are a type of concept map or a heuristic device that is used to illustrate and study pathways of energy and material flows.</w:t>
      </w:r>
    </w:p>
    <w:p w:rsidR="00D24F05" w:rsidRPr="00D24F05" w:rsidRDefault="00D24F05" w:rsidP="001206FC">
      <w:pPr>
        <w:spacing w:before="120"/>
        <w:rPr>
          <w:lang w:val="en-US"/>
        </w:rPr>
      </w:pPr>
    </w:p>
    <w:p w:rsidR="00D24F05" w:rsidRPr="00D24F05" w:rsidRDefault="00D24F05" w:rsidP="001206FC">
      <w:pPr>
        <w:spacing w:before="120"/>
        <w:rPr>
          <w:lang w:val="en-US"/>
        </w:rPr>
      </w:pPr>
      <w:r w:rsidRPr="00D24F05">
        <w:rPr>
          <w:lang w:val="en-US"/>
        </w:rPr>
        <w:t>Food webs are often limited relative to the real world. Complete empirical measurements are generally restricted to a specific habitat, such as a cave or a pond, and principles gleaned from food web microcosm studies are extrapolated to larger systems. Feeding relations require extensive investigations into the gut contents of organisms, which can be difficult to decipher, or stable isotopes can be used to trace the flow of nutrient diets and energy through a food web.</w:t>
      </w:r>
      <w:r>
        <w:rPr>
          <w:lang w:val="en-US"/>
        </w:rPr>
        <w:t xml:space="preserve"> </w:t>
      </w:r>
      <w:r w:rsidRPr="00D24F05">
        <w:rPr>
          <w:lang w:val="en-US"/>
        </w:rPr>
        <w:t>Despite these limitations, food webs remain a valuable tool in understanding community ecosystems.</w:t>
      </w:r>
    </w:p>
    <w:p w:rsidR="00D24F05" w:rsidRPr="00D24F05" w:rsidRDefault="00D24F05" w:rsidP="001206FC">
      <w:pPr>
        <w:spacing w:before="120"/>
        <w:rPr>
          <w:lang w:val="en-US"/>
        </w:rPr>
      </w:pPr>
    </w:p>
    <w:p w:rsidR="00D24F05" w:rsidRDefault="00D24F05" w:rsidP="001206FC">
      <w:pPr>
        <w:spacing w:before="120"/>
        <w:rPr>
          <w:lang w:val="en-US"/>
        </w:rPr>
      </w:pPr>
      <w:r>
        <w:rPr>
          <w:lang w:val="en-US"/>
        </w:rPr>
        <w:br w:type="page"/>
      </w:r>
    </w:p>
    <w:p w:rsidR="00DF6AF4" w:rsidRPr="00075FE5" w:rsidRDefault="00DF6AF4" w:rsidP="00140AEF">
      <w:pPr>
        <w:pStyle w:val="1"/>
        <w:rPr>
          <w:lang w:val="en-US"/>
        </w:rPr>
      </w:pPr>
      <w:bookmarkStart w:id="25" w:name="_Toc509931406"/>
      <w:bookmarkStart w:id="26" w:name="_Toc509931977"/>
      <w:r w:rsidRPr="00075FE5">
        <w:rPr>
          <w:lang w:val="en-US"/>
        </w:rPr>
        <w:lastRenderedPageBreak/>
        <w:t>Ecology</w:t>
      </w:r>
      <w:bookmarkEnd w:id="25"/>
      <w:bookmarkEnd w:id="26"/>
    </w:p>
    <w:p w:rsidR="001206FC" w:rsidRDefault="001206FC" w:rsidP="00DF6AF4">
      <w:pPr>
        <w:pStyle w:val="2"/>
        <w:rPr>
          <w:lang w:val="en-US"/>
        </w:rPr>
      </w:pPr>
      <w:bookmarkStart w:id="27" w:name="_Toc509931407"/>
      <w:bookmarkStart w:id="28" w:name="_Toc509931978"/>
      <w:r>
        <w:rPr>
          <w:lang w:val="en-US"/>
        </w:rPr>
        <w:t>Biosphere</w:t>
      </w:r>
      <w:bookmarkEnd w:id="27"/>
      <w:bookmarkEnd w:id="28"/>
      <w:r>
        <w:rPr>
          <w:lang w:val="en-US"/>
        </w:rPr>
        <w:t xml:space="preserve"> </w:t>
      </w:r>
    </w:p>
    <w:p w:rsidR="00F568BC" w:rsidRDefault="001206FC" w:rsidP="001206FC">
      <w:pPr>
        <w:spacing w:before="120"/>
        <w:rPr>
          <w:lang w:val="en-US"/>
        </w:rPr>
      </w:pPr>
      <w:r w:rsidRPr="001206FC">
        <w:rPr>
          <w:lang w:val="en-US"/>
        </w:rPr>
        <w:t>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evolution of plants and animals.</w:t>
      </w:r>
      <w:r w:rsidR="00046DF2">
        <w:rPr>
          <w:lang w:val="en-US"/>
        </w:rPr>
        <w:t xml:space="preserve"> </w:t>
      </w:r>
      <w:r w:rsidRPr="001206FC">
        <w:rPr>
          <w:lang w:val="en-US"/>
        </w:rPr>
        <w:t xml:space="preserve">Ecological theory has also been used to explain self-emergent regulatory phenomena at the planetary scale: for example, the Gaia hypothesis is an example of holism applied in ecological theory. </w:t>
      </w:r>
    </w:p>
    <w:tbl>
      <w:tblPr>
        <w:tblStyle w:val="a6"/>
        <w:tblpPr w:leftFromText="180" w:rightFromText="180" w:vertAnchor="text" w:horzAnchor="margin" w:tblpXSpec="center" w:tblpY="876"/>
        <w:tblW w:w="9514" w:type="dxa"/>
        <w:tblLook w:val="04A0" w:firstRow="1" w:lastRow="0" w:firstColumn="1" w:lastColumn="0" w:noHBand="0" w:noVBand="1"/>
      </w:tblPr>
      <w:tblGrid>
        <w:gridCol w:w="1649"/>
        <w:gridCol w:w="2315"/>
        <w:gridCol w:w="253"/>
        <w:gridCol w:w="1590"/>
        <w:gridCol w:w="371"/>
        <w:gridCol w:w="1433"/>
        <w:gridCol w:w="76"/>
        <w:gridCol w:w="1827"/>
      </w:tblGrid>
      <w:tr w:rsidR="006231D2" w:rsidTr="006231D2">
        <w:trPr>
          <w:trHeight w:val="105"/>
        </w:trPr>
        <w:tc>
          <w:tcPr>
            <w:tcW w:w="1649" w:type="dxa"/>
            <w:shd w:val="clear" w:color="auto" w:fill="8EAADB" w:themeFill="accent1" w:themeFillTint="99"/>
          </w:tcPr>
          <w:p w:rsidR="006231D2" w:rsidRDefault="006231D2" w:rsidP="006231D2">
            <w:pPr>
              <w:spacing w:before="120"/>
              <w:ind w:firstLine="0"/>
              <w:rPr>
                <w:lang w:val="en-US"/>
              </w:rPr>
            </w:pPr>
            <w:r>
              <w:rPr>
                <w:lang w:val="en-US"/>
              </w:rPr>
              <w:t xml:space="preserve">Lesson </w:t>
            </w:r>
          </w:p>
        </w:tc>
        <w:tc>
          <w:tcPr>
            <w:tcW w:w="2568" w:type="dxa"/>
            <w:gridSpan w:val="2"/>
            <w:shd w:val="clear" w:color="auto" w:fill="8EAADB" w:themeFill="accent1" w:themeFillTint="99"/>
          </w:tcPr>
          <w:p w:rsidR="006231D2" w:rsidRDefault="006231D2" w:rsidP="006231D2">
            <w:pPr>
              <w:spacing w:before="120"/>
              <w:ind w:firstLine="0"/>
              <w:rPr>
                <w:lang w:val="en-US"/>
              </w:rPr>
            </w:pPr>
            <w:r>
              <w:rPr>
                <w:lang w:val="en-US"/>
              </w:rPr>
              <w:t xml:space="preserve">Topic </w:t>
            </w:r>
          </w:p>
        </w:tc>
        <w:tc>
          <w:tcPr>
            <w:tcW w:w="1961" w:type="dxa"/>
            <w:gridSpan w:val="2"/>
            <w:shd w:val="clear" w:color="auto" w:fill="8EAADB" w:themeFill="accent1" w:themeFillTint="99"/>
          </w:tcPr>
          <w:p w:rsidR="006231D2" w:rsidRDefault="006231D2" w:rsidP="006231D2">
            <w:pPr>
              <w:spacing w:before="120"/>
              <w:ind w:firstLine="0"/>
              <w:rPr>
                <w:lang w:val="en-US"/>
              </w:rPr>
            </w:pPr>
            <w:r>
              <w:rPr>
                <w:lang w:val="en-US"/>
              </w:rPr>
              <w:t xml:space="preserve">Assignment </w:t>
            </w:r>
          </w:p>
        </w:tc>
        <w:tc>
          <w:tcPr>
            <w:tcW w:w="1509" w:type="dxa"/>
            <w:gridSpan w:val="2"/>
            <w:shd w:val="clear" w:color="auto" w:fill="8EAADB" w:themeFill="accent1" w:themeFillTint="99"/>
          </w:tcPr>
          <w:p w:rsidR="006231D2" w:rsidRDefault="006231D2" w:rsidP="006231D2">
            <w:pPr>
              <w:spacing w:before="120"/>
              <w:ind w:firstLine="0"/>
              <w:rPr>
                <w:lang w:val="en-US"/>
              </w:rPr>
            </w:pPr>
            <w:r>
              <w:rPr>
                <w:lang w:val="en-US"/>
              </w:rPr>
              <w:t xml:space="preserve">Points </w:t>
            </w:r>
          </w:p>
        </w:tc>
        <w:tc>
          <w:tcPr>
            <w:tcW w:w="1827" w:type="dxa"/>
            <w:shd w:val="clear" w:color="auto" w:fill="8EAADB" w:themeFill="accent1" w:themeFillTint="99"/>
          </w:tcPr>
          <w:p w:rsidR="006231D2" w:rsidRDefault="006231D2" w:rsidP="006231D2">
            <w:pPr>
              <w:spacing w:before="120"/>
              <w:ind w:firstLine="0"/>
              <w:rPr>
                <w:lang w:val="en-US"/>
              </w:rPr>
            </w:pPr>
            <w:r>
              <w:rPr>
                <w:lang w:val="en-US"/>
              </w:rPr>
              <w:t>Due</w:t>
            </w:r>
          </w:p>
        </w:tc>
      </w:tr>
      <w:tr w:rsidR="006231D2" w:rsidTr="006231D2">
        <w:trPr>
          <w:trHeight w:val="102"/>
        </w:trPr>
        <w:tc>
          <w:tcPr>
            <w:tcW w:w="1649" w:type="dxa"/>
            <w:vMerge w:val="restart"/>
            <w:shd w:val="clear" w:color="auto" w:fill="B4C6E7" w:themeFill="accent1" w:themeFillTint="66"/>
          </w:tcPr>
          <w:p w:rsidR="006231D2" w:rsidRDefault="006231D2" w:rsidP="006231D2">
            <w:pPr>
              <w:spacing w:before="120"/>
              <w:ind w:firstLine="0"/>
              <w:rPr>
                <w:lang w:val="en-US"/>
              </w:rPr>
            </w:pPr>
            <w:r>
              <w:rPr>
                <w:lang w:val="en-US"/>
              </w:rPr>
              <w:t xml:space="preserve">       1</w:t>
            </w:r>
          </w:p>
        </w:tc>
        <w:tc>
          <w:tcPr>
            <w:tcW w:w="2568" w:type="dxa"/>
            <w:gridSpan w:val="2"/>
            <w:vMerge w:val="restart"/>
            <w:shd w:val="clear" w:color="auto" w:fill="B4C6E7" w:themeFill="accent1" w:themeFillTint="66"/>
          </w:tcPr>
          <w:p w:rsidR="006231D2" w:rsidRDefault="006231D2" w:rsidP="006231D2">
            <w:pPr>
              <w:spacing w:before="120"/>
              <w:ind w:firstLine="0"/>
              <w:rPr>
                <w:lang w:val="en-US"/>
              </w:rPr>
            </w:pPr>
            <w:r>
              <w:rPr>
                <w:lang w:val="en-US"/>
              </w:rPr>
              <w:t>What is Distance Learning?</w:t>
            </w:r>
          </w:p>
        </w:tc>
        <w:tc>
          <w:tcPr>
            <w:tcW w:w="1961" w:type="dxa"/>
            <w:gridSpan w:val="2"/>
            <w:shd w:val="clear" w:color="auto" w:fill="B4C6E7" w:themeFill="accent1" w:themeFillTint="66"/>
          </w:tcPr>
          <w:p w:rsidR="006231D2" w:rsidRDefault="006231D2" w:rsidP="006231D2">
            <w:pPr>
              <w:spacing w:before="120"/>
              <w:ind w:firstLine="0"/>
              <w:rPr>
                <w:lang w:val="en-US"/>
              </w:rPr>
            </w:pPr>
            <w:r>
              <w:rPr>
                <w:lang w:val="en-US"/>
              </w:rPr>
              <w:t>Wiki #1</w:t>
            </w:r>
          </w:p>
        </w:tc>
        <w:tc>
          <w:tcPr>
            <w:tcW w:w="1509" w:type="dxa"/>
            <w:gridSpan w:val="2"/>
            <w:shd w:val="clear" w:color="auto" w:fill="B4C6E7" w:themeFill="accent1" w:themeFillTint="66"/>
          </w:tcPr>
          <w:p w:rsidR="006231D2" w:rsidRDefault="006231D2" w:rsidP="006231D2">
            <w:pPr>
              <w:spacing w:before="120"/>
              <w:ind w:firstLine="0"/>
              <w:rPr>
                <w:lang w:val="en-US"/>
              </w:rPr>
            </w:pPr>
            <w:r>
              <w:rPr>
                <w:lang w:val="en-US"/>
              </w:rPr>
              <w:t>10</w:t>
            </w:r>
          </w:p>
        </w:tc>
        <w:tc>
          <w:tcPr>
            <w:tcW w:w="1827" w:type="dxa"/>
            <w:shd w:val="clear" w:color="auto" w:fill="B4C6E7" w:themeFill="accent1" w:themeFillTint="66"/>
          </w:tcPr>
          <w:p w:rsidR="006231D2" w:rsidRDefault="006231D2" w:rsidP="006231D2">
            <w:pPr>
              <w:spacing w:before="120"/>
              <w:ind w:firstLine="0"/>
              <w:rPr>
                <w:lang w:val="en-US"/>
              </w:rPr>
            </w:pPr>
            <w:r>
              <w:rPr>
                <w:lang w:val="en-US"/>
              </w:rPr>
              <w:t>March 10</w:t>
            </w:r>
          </w:p>
        </w:tc>
      </w:tr>
      <w:tr w:rsidR="006231D2" w:rsidTr="006231D2">
        <w:trPr>
          <w:trHeight w:val="80"/>
        </w:trPr>
        <w:tc>
          <w:tcPr>
            <w:tcW w:w="1649" w:type="dxa"/>
            <w:vMerge/>
            <w:shd w:val="clear" w:color="auto" w:fill="B4C6E7" w:themeFill="accent1" w:themeFillTint="66"/>
          </w:tcPr>
          <w:p w:rsidR="006231D2" w:rsidRDefault="006231D2" w:rsidP="006231D2">
            <w:pPr>
              <w:spacing w:before="120"/>
              <w:ind w:firstLine="0"/>
              <w:rPr>
                <w:lang w:val="en-US"/>
              </w:rPr>
            </w:pPr>
          </w:p>
        </w:tc>
        <w:tc>
          <w:tcPr>
            <w:tcW w:w="2568" w:type="dxa"/>
            <w:gridSpan w:val="2"/>
            <w:vMerge/>
            <w:shd w:val="clear" w:color="auto" w:fill="B4C6E7" w:themeFill="accent1" w:themeFillTint="66"/>
          </w:tcPr>
          <w:p w:rsidR="006231D2" w:rsidRDefault="006231D2" w:rsidP="006231D2">
            <w:pPr>
              <w:spacing w:before="120"/>
              <w:ind w:firstLine="0"/>
              <w:rPr>
                <w:lang w:val="en-US"/>
              </w:rPr>
            </w:pPr>
          </w:p>
        </w:tc>
        <w:tc>
          <w:tcPr>
            <w:tcW w:w="1961" w:type="dxa"/>
            <w:gridSpan w:val="2"/>
            <w:shd w:val="clear" w:color="auto" w:fill="D9E2F3" w:themeFill="accent1" w:themeFillTint="33"/>
          </w:tcPr>
          <w:p w:rsidR="006231D2" w:rsidRDefault="006231D2" w:rsidP="006231D2">
            <w:pPr>
              <w:spacing w:before="120"/>
              <w:ind w:firstLine="0"/>
              <w:rPr>
                <w:lang w:val="en-US"/>
              </w:rPr>
            </w:pPr>
            <w:r>
              <w:rPr>
                <w:lang w:val="en-US"/>
              </w:rPr>
              <w:t xml:space="preserve">Presentation </w:t>
            </w:r>
          </w:p>
        </w:tc>
        <w:tc>
          <w:tcPr>
            <w:tcW w:w="1509" w:type="dxa"/>
            <w:gridSpan w:val="2"/>
            <w:shd w:val="clear" w:color="auto" w:fill="D9E2F3" w:themeFill="accent1" w:themeFillTint="33"/>
          </w:tcPr>
          <w:p w:rsidR="006231D2" w:rsidRDefault="006231D2" w:rsidP="006231D2">
            <w:pPr>
              <w:spacing w:before="120"/>
              <w:ind w:firstLine="0"/>
              <w:rPr>
                <w:lang w:val="en-US"/>
              </w:rPr>
            </w:pPr>
            <w:r>
              <w:rPr>
                <w:lang w:val="en-US"/>
              </w:rPr>
              <w:t>20</w:t>
            </w:r>
          </w:p>
        </w:tc>
        <w:tc>
          <w:tcPr>
            <w:tcW w:w="1827" w:type="dxa"/>
            <w:shd w:val="clear" w:color="auto" w:fill="D9E2F3" w:themeFill="accent1" w:themeFillTint="33"/>
          </w:tcPr>
          <w:p w:rsidR="006231D2" w:rsidRDefault="006231D2" w:rsidP="006231D2">
            <w:pPr>
              <w:spacing w:before="120"/>
              <w:ind w:firstLine="0"/>
              <w:rPr>
                <w:lang w:val="en-US"/>
              </w:rPr>
            </w:pPr>
          </w:p>
        </w:tc>
      </w:tr>
      <w:tr w:rsidR="006231D2" w:rsidTr="006231D2">
        <w:trPr>
          <w:trHeight w:val="113"/>
        </w:trPr>
        <w:tc>
          <w:tcPr>
            <w:tcW w:w="1649" w:type="dxa"/>
            <w:shd w:val="clear" w:color="auto" w:fill="B4C6E7" w:themeFill="accent1" w:themeFillTint="66"/>
          </w:tcPr>
          <w:p w:rsidR="006231D2" w:rsidRDefault="006231D2" w:rsidP="006231D2">
            <w:pPr>
              <w:spacing w:before="120"/>
              <w:ind w:firstLine="0"/>
              <w:rPr>
                <w:lang w:val="en-US"/>
              </w:rPr>
            </w:pPr>
            <w:r>
              <w:rPr>
                <w:lang w:val="en-US"/>
              </w:rPr>
              <w:t xml:space="preserve">       2                                        </w:t>
            </w:r>
          </w:p>
        </w:tc>
        <w:tc>
          <w:tcPr>
            <w:tcW w:w="2568" w:type="dxa"/>
            <w:gridSpan w:val="2"/>
            <w:shd w:val="clear" w:color="auto" w:fill="B4C6E7" w:themeFill="accent1" w:themeFillTint="66"/>
          </w:tcPr>
          <w:p w:rsidR="006231D2" w:rsidRDefault="006231D2" w:rsidP="006231D2">
            <w:pPr>
              <w:spacing w:before="120"/>
              <w:ind w:firstLine="0"/>
              <w:rPr>
                <w:lang w:val="en-US"/>
              </w:rPr>
            </w:pPr>
            <w:r>
              <w:rPr>
                <w:lang w:val="en-US"/>
              </w:rPr>
              <w:t xml:space="preserve">History &amp; Theories </w:t>
            </w:r>
          </w:p>
        </w:tc>
        <w:tc>
          <w:tcPr>
            <w:tcW w:w="1961" w:type="dxa"/>
            <w:gridSpan w:val="2"/>
            <w:shd w:val="clear" w:color="auto" w:fill="B4C6E7" w:themeFill="accent1" w:themeFillTint="66"/>
          </w:tcPr>
          <w:p w:rsidR="006231D2" w:rsidRDefault="006231D2" w:rsidP="006231D2">
            <w:pPr>
              <w:spacing w:before="120"/>
              <w:ind w:firstLine="0"/>
              <w:rPr>
                <w:lang w:val="en-US"/>
              </w:rPr>
            </w:pPr>
            <w:r>
              <w:rPr>
                <w:lang w:val="en-US"/>
              </w:rPr>
              <w:t xml:space="preserve">Brief Paper </w:t>
            </w:r>
          </w:p>
        </w:tc>
        <w:tc>
          <w:tcPr>
            <w:tcW w:w="1509" w:type="dxa"/>
            <w:gridSpan w:val="2"/>
            <w:shd w:val="clear" w:color="auto" w:fill="B4C6E7" w:themeFill="accent1" w:themeFillTint="66"/>
          </w:tcPr>
          <w:p w:rsidR="006231D2" w:rsidRDefault="006231D2" w:rsidP="006231D2">
            <w:pPr>
              <w:spacing w:before="120"/>
              <w:ind w:firstLine="0"/>
              <w:rPr>
                <w:lang w:val="en-US"/>
              </w:rPr>
            </w:pPr>
            <w:r>
              <w:rPr>
                <w:lang w:val="en-US"/>
              </w:rPr>
              <w:t>20</w:t>
            </w:r>
          </w:p>
        </w:tc>
        <w:tc>
          <w:tcPr>
            <w:tcW w:w="1827" w:type="dxa"/>
            <w:shd w:val="clear" w:color="auto" w:fill="B4C6E7" w:themeFill="accent1" w:themeFillTint="66"/>
          </w:tcPr>
          <w:p w:rsidR="006231D2" w:rsidRDefault="006231D2" w:rsidP="006231D2">
            <w:pPr>
              <w:spacing w:before="120"/>
              <w:ind w:firstLine="0"/>
              <w:rPr>
                <w:lang w:val="en-US"/>
              </w:rPr>
            </w:pPr>
            <w:r>
              <w:rPr>
                <w:lang w:val="en-US"/>
              </w:rPr>
              <w:t>March 20</w:t>
            </w:r>
          </w:p>
        </w:tc>
      </w:tr>
      <w:tr w:rsidR="006231D2" w:rsidTr="006231D2">
        <w:trPr>
          <w:trHeight w:val="99"/>
        </w:trPr>
        <w:tc>
          <w:tcPr>
            <w:tcW w:w="9514" w:type="dxa"/>
            <w:gridSpan w:val="8"/>
            <w:shd w:val="clear" w:color="auto" w:fill="D9E2F3" w:themeFill="accent1" w:themeFillTint="33"/>
          </w:tcPr>
          <w:p w:rsidR="006231D2" w:rsidRDefault="006231D2" w:rsidP="006231D2">
            <w:pPr>
              <w:spacing w:before="120"/>
              <w:ind w:firstLine="0"/>
              <w:rPr>
                <w:lang w:val="en-US"/>
              </w:rPr>
            </w:pPr>
            <w:r>
              <w:rPr>
                <w:lang w:val="en-US"/>
              </w:rPr>
              <w:t xml:space="preserve">                                              Spring Break </w:t>
            </w:r>
          </w:p>
        </w:tc>
      </w:tr>
      <w:tr w:rsidR="006231D2" w:rsidTr="006231D2">
        <w:trPr>
          <w:trHeight w:val="434"/>
        </w:trPr>
        <w:tc>
          <w:tcPr>
            <w:tcW w:w="1649" w:type="dxa"/>
            <w:vMerge w:val="restart"/>
            <w:shd w:val="clear" w:color="auto" w:fill="B4C6E7" w:themeFill="accent1" w:themeFillTint="66"/>
          </w:tcPr>
          <w:p w:rsidR="006231D2" w:rsidRPr="00CD042E" w:rsidRDefault="006231D2" w:rsidP="006231D2">
            <w:pPr>
              <w:spacing w:before="120"/>
              <w:ind w:firstLine="0"/>
            </w:pPr>
            <w:r>
              <w:t xml:space="preserve">       3</w:t>
            </w:r>
          </w:p>
        </w:tc>
        <w:tc>
          <w:tcPr>
            <w:tcW w:w="2315" w:type="dxa"/>
            <w:vMerge w:val="restart"/>
            <w:shd w:val="clear" w:color="auto" w:fill="B4C6E7" w:themeFill="accent1" w:themeFillTint="66"/>
          </w:tcPr>
          <w:p w:rsidR="006231D2" w:rsidRPr="00CD042E" w:rsidRDefault="006231D2" w:rsidP="006231D2">
            <w:pPr>
              <w:spacing w:before="120"/>
              <w:ind w:firstLine="0"/>
              <w:rPr>
                <w:lang w:val="en-US"/>
              </w:rPr>
            </w:pPr>
            <w:r>
              <w:rPr>
                <w:lang w:val="en-US"/>
              </w:rPr>
              <w:t xml:space="preserve">Distance Learners </w:t>
            </w:r>
          </w:p>
        </w:tc>
        <w:tc>
          <w:tcPr>
            <w:tcW w:w="1843" w:type="dxa"/>
            <w:gridSpan w:val="2"/>
            <w:shd w:val="clear" w:color="auto" w:fill="B4C6E7" w:themeFill="accent1" w:themeFillTint="66"/>
          </w:tcPr>
          <w:p w:rsidR="006231D2" w:rsidRDefault="006231D2" w:rsidP="006231D2">
            <w:pPr>
              <w:spacing w:before="120"/>
              <w:ind w:firstLine="0"/>
              <w:rPr>
                <w:lang w:val="en-US"/>
              </w:rPr>
            </w:pPr>
            <w:r>
              <w:rPr>
                <w:lang w:val="en-US"/>
              </w:rPr>
              <w:t>Discussion #1</w:t>
            </w:r>
          </w:p>
        </w:tc>
        <w:tc>
          <w:tcPr>
            <w:tcW w:w="1804" w:type="dxa"/>
            <w:gridSpan w:val="2"/>
            <w:shd w:val="clear" w:color="auto" w:fill="B4C6E7" w:themeFill="accent1" w:themeFillTint="66"/>
          </w:tcPr>
          <w:p w:rsidR="006231D2" w:rsidRDefault="006231D2" w:rsidP="006231D2">
            <w:pPr>
              <w:spacing w:before="120"/>
              <w:ind w:firstLine="0"/>
              <w:rPr>
                <w:lang w:val="en-US"/>
              </w:rPr>
            </w:pPr>
            <w:r>
              <w:rPr>
                <w:lang w:val="en-US"/>
              </w:rPr>
              <w:t>10</w:t>
            </w:r>
          </w:p>
        </w:tc>
        <w:tc>
          <w:tcPr>
            <w:tcW w:w="1903" w:type="dxa"/>
            <w:gridSpan w:val="2"/>
            <w:shd w:val="clear" w:color="auto" w:fill="B4C6E7" w:themeFill="accent1" w:themeFillTint="66"/>
          </w:tcPr>
          <w:p w:rsidR="006231D2" w:rsidRDefault="006231D2" w:rsidP="006231D2">
            <w:pPr>
              <w:spacing w:before="120"/>
              <w:ind w:firstLine="0"/>
              <w:rPr>
                <w:lang w:val="en-US"/>
              </w:rPr>
            </w:pPr>
            <w:r>
              <w:rPr>
                <w:lang w:val="en-US"/>
              </w:rPr>
              <w:t>April 7</w:t>
            </w:r>
          </w:p>
        </w:tc>
      </w:tr>
      <w:tr w:rsidR="006231D2" w:rsidTr="006231D2">
        <w:trPr>
          <w:trHeight w:val="433"/>
        </w:trPr>
        <w:tc>
          <w:tcPr>
            <w:tcW w:w="1649" w:type="dxa"/>
            <w:vMerge/>
          </w:tcPr>
          <w:p w:rsidR="006231D2" w:rsidRDefault="006231D2" w:rsidP="006231D2">
            <w:pPr>
              <w:spacing w:before="120"/>
              <w:ind w:firstLine="0"/>
            </w:pPr>
          </w:p>
        </w:tc>
        <w:tc>
          <w:tcPr>
            <w:tcW w:w="2315" w:type="dxa"/>
            <w:vMerge/>
          </w:tcPr>
          <w:p w:rsidR="006231D2" w:rsidRDefault="006231D2" w:rsidP="006231D2">
            <w:pPr>
              <w:spacing w:before="120"/>
              <w:ind w:firstLine="0"/>
              <w:rPr>
                <w:lang w:val="en-US"/>
              </w:rPr>
            </w:pPr>
          </w:p>
        </w:tc>
        <w:tc>
          <w:tcPr>
            <w:tcW w:w="1843" w:type="dxa"/>
            <w:gridSpan w:val="2"/>
            <w:shd w:val="clear" w:color="auto" w:fill="D9E2F3" w:themeFill="accent1" w:themeFillTint="33"/>
          </w:tcPr>
          <w:p w:rsidR="006231D2" w:rsidRDefault="006231D2" w:rsidP="006231D2">
            <w:pPr>
              <w:spacing w:before="120"/>
              <w:ind w:firstLine="0"/>
              <w:rPr>
                <w:lang w:val="en-US"/>
              </w:rPr>
            </w:pPr>
            <w:r>
              <w:rPr>
                <w:lang w:val="en-US"/>
              </w:rPr>
              <w:t xml:space="preserve">Group Project </w:t>
            </w:r>
          </w:p>
        </w:tc>
        <w:tc>
          <w:tcPr>
            <w:tcW w:w="1804" w:type="dxa"/>
            <w:gridSpan w:val="2"/>
            <w:shd w:val="clear" w:color="auto" w:fill="D9E2F3" w:themeFill="accent1" w:themeFillTint="33"/>
          </w:tcPr>
          <w:p w:rsidR="006231D2" w:rsidRDefault="006231D2" w:rsidP="006231D2">
            <w:pPr>
              <w:spacing w:before="120"/>
              <w:ind w:firstLine="0"/>
              <w:rPr>
                <w:lang w:val="en-US"/>
              </w:rPr>
            </w:pPr>
            <w:r>
              <w:rPr>
                <w:lang w:val="en-US"/>
              </w:rPr>
              <w:t>50</w:t>
            </w:r>
          </w:p>
        </w:tc>
        <w:tc>
          <w:tcPr>
            <w:tcW w:w="1903" w:type="dxa"/>
            <w:gridSpan w:val="2"/>
            <w:shd w:val="clear" w:color="auto" w:fill="D9E2F3" w:themeFill="accent1" w:themeFillTint="33"/>
          </w:tcPr>
          <w:p w:rsidR="006231D2" w:rsidRDefault="006231D2" w:rsidP="006231D2">
            <w:pPr>
              <w:spacing w:before="120"/>
              <w:ind w:firstLine="0"/>
              <w:rPr>
                <w:lang w:val="en-US"/>
              </w:rPr>
            </w:pPr>
            <w:r>
              <w:rPr>
                <w:lang w:val="en-US"/>
              </w:rPr>
              <w:t>April 14</w:t>
            </w:r>
          </w:p>
        </w:tc>
      </w:tr>
      <w:tr w:rsidR="006231D2" w:rsidTr="006231D2">
        <w:trPr>
          <w:trHeight w:val="702"/>
        </w:trPr>
        <w:tc>
          <w:tcPr>
            <w:tcW w:w="1649" w:type="dxa"/>
            <w:shd w:val="clear" w:color="auto" w:fill="B4C6E7" w:themeFill="accent1" w:themeFillTint="66"/>
          </w:tcPr>
          <w:p w:rsidR="006231D2" w:rsidRDefault="006231D2" w:rsidP="006231D2">
            <w:pPr>
              <w:spacing w:before="120"/>
              <w:ind w:firstLine="0"/>
              <w:rPr>
                <w:lang w:val="en-US"/>
              </w:rPr>
            </w:pPr>
            <w:r>
              <w:rPr>
                <w:lang w:val="en-US"/>
              </w:rPr>
              <w:t xml:space="preserve">       4</w:t>
            </w:r>
          </w:p>
        </w:tc>
        <w:tc>
          <w:tcPr>
            <w:tcW w:w="2315" w:type="dxa"/>
            <w:shd w:val="clear" w:color="auto" w:fill="B4C6E7" w:themeFill="accent1" w:themeFillTint="66"/>
          </w:tcPr>
          <w:p w:rsidR="006231D2" w:rsidRDefault="006231D2" w:rsidP="006231D2">
            <w:pPr>
              <w:spacing w:before="120"/>
              <w:ind w:firstLine="0"/>
              <w:rPr>
                <w:lang w:val="en-US"/>
              </w:rPr>
            </w:pPr>
            <w:r>
              <w:rPr>
                <w:lang w:val="en-US"/>
              </w:rPr>
              <w:t xml:space="preserve">Media Selection </w:t>
            </w:r>
          </w:p>
        </w:tc>
        <w:tc>
          <w:tcPr>
            <w:tcW w:w="1843" w:type="dxa"/>
            <w:gridSpan w:val="2"/>
            <w:shd w:val="clear" w:color="auto" w:fill="B4C6E7" w:themeFill="accent1" w:themeFillTint="66"/>
          </w:tcPr>
          <w:p w:rsidR="006231D2" w:rsidRDefault="006231D2" w:rsidP="006231D2">
            <w:pPr>
              <w:spacing w:before="120"/>
              <w:ind w:firstLine="0"/>
              <w:rPr>
                <w:lang w:val="en-US"/>
              </w:rPr>
            </w:pPr>
            <w:r>
              <w:rPr>
                <w:lang w:val="en-US"/>
              </w:rPr>
              <w:t xml:space="preserve">Blog #1 </w:t>
            </w:r>
          </w:p>
        </w:tc>
        <w:tc>
          <w:tcPr>
            <w:tcW w:w="1804" w:type="dxa"/>
            <w:gridSpan w:val="2"/>
            <w:shd w:val="clear" w:color="auto" w:fill="B4C6E7" w:themeFill="accent1" w:themeFillTint="66"/>
          </w:tcPr>
          <w:p w:rsidR="006231D2" w:rsidRDefault="006231D2" w:rsidP="006231D2">
            <w:pPr>
              <w:spacing w:before="120"/>
              <w:ind w:firstLine="0"/>
              <w:rPr>
                <w:lang w:val="en-US"/>
              </w:rPr>
            </w:pPr>
            <w:r>
              <w:rPr>
                <w:lang w:val="en-US"/>
              </w:rPr>
              <w:t>10</w:t>
            </w:r>
          </w:p>
        </w:tc>
        <w:tc>
          <w:tcPr>
            <w:tcW w:w="1903" w:type="dxa"/>
            <w:gridSpan w:val="2"/>
            <w:shd w:val="clear" w:color="auto" w:fill="B4C6E7" w:themeFill="accent1" w:themeFillTint="66"/>
          </w:tcPr>
          <w:p w:rsidR="006231D2" w:rsidRPr="00CD042E" w:rsidRDefault="006231D2" w:rsidP="006231D2">
            <w:pPr>
              <w:spacing w:before="120"/>
              <w:ind w:firstLine="0"/>
            </w:pPr>
            <w:r>
              <w:rPr>
                <w:lang w:val="en-US"/>
              </w:rPr>
              <w:t>April 21</w:t>
            </w:r>
          </w:p>
        </w:tc>
      </w:tr>
    </w:tbl>
    <w:p w:rsidR="006231D2" w:rsidRPr="006231D2" w:rsidRDefault="006231D2" w:rsidP="006231D2">
      <w:pPr>
        <w:pStyle w:val="1"/>
        <w:rPr>
          <w:b/>
          <w:lang w:val="en-US"/>
        </w:rPr>
      </w:pPr>
      <w:r w:rsidRPr="006231D2">
        <w:rPr>
          <w:b/>
          <w:color w:val="auto"/>
          <w:lang w:val="en-US"/>
        </w:rPr>
        <w:t xml:space="preserve">                      </w:t>
      </w:r>
      <w:bookmarkStart w:id="29" w:name="_Toc509931408"/>
      <w:bookmarkStart w:id="30" w:name="_Toc509931979"/>
      <w:r w:rsidRPr="006231D2">
        <w:rPr>
          <w:b/>
          <w:color w:val="auto"/>
          <w:lang w:val="en-US"/>
        </w:rPr>
        <w:t>Class Schedule</w:t>
      </w:r>
      <w:bookmarkEnd w:id="29"/>
      <w:bookmarkEnd w:id="30"/>
      <w:r w:rsidR="00D24F05" w:rsidRPr="006231D2">
        <w:rPr>
          <w:b/>
          <w:lang w:val="en-US"/>
        </w:rPr>
        <w:br w:type="page"/>
      </w:r>
    </w:p>
    <w:p w:rsidR="00DF6AF4" w:rsidRDefault="00DF6AF4" w:rsidP="001206FC">
      <w:pPr>
        <w:spacing w:before="120"/>
        <w:rPr>
          <w:lang w:val="en-US"/>
        </w:rPr>
      </w:pPr>
    </w:p>
    <w:p w:rsidR="00DF6AF4" w:rsidRPr="00140AEF" w:rsidRDefault="00DF6AF4" w:rsidP="00140AEF">
      <w:pPr>
        <w:pStyle w:val="1"/>
        <w:rPr>
          <w:rStyle w:val="2Char"/>
          <w:rFonts w:ascii="Arial" w:hAnsi="Arial"/>
          <w:color w:val="FF0000"/>
          <w:sz w:val="34"/>
          <w:szCs w:val="32"/>
        </w:rPr>
      </w:pPr>
      <w:bookmarkStart w:id="31" w:name="_Toc509931409"/>
      <w:bookmarkStart w:id="32" w:name="_Toc509931980"/>
      <w:proofErr w:type="spellStart"/>
      <w:r w:rsidRPr="00140AEF">
        <w:rPr>
          <w:rStyle w:val="2Char"/>
          <w:rFonts w:ascii="Arial" w:hAnsi="Arial"/>
          <w:color w:val="FF0000"/>
          <w:sz w:val="34"/>
          <w:szCs w:val="32"/>
        </w:rPr>
        <w:t>Ecology</w:t>
      </w:r>
      <w:bookmarkEnd w:id="31"/>
      <w:bookmarkEnd w:id="32"/>
      <w:proofErr w:type="spellEnd"/>
    </w:p>
    <w:p w:rsidR="00D24F05" w:rsidRDefault="00D24F05" w:rsidP="00140AEF">
      <w:pPr>
        <w:rPr>
          <w:lang w:val="en-US"/>
        </w:rPr>
      </w:pPr>
      <w:bookmarkStart w:id="33" w:name="_Toc509931410"/>
      <w:bookmarkStart w:id="34" w:name="_Toc509931981"/>
      <w:r w:rsidRPr="00DF6AF4">
        <w:rPr>
          <w:rStyle w:val="2Char"/>
          <w:lang w:val="en-US"/>
        </w:rPr>
        <w:t>Habitat</w:t>
      </w:r>
      <w:bookmarkEnd w:id="33"/>
      <w:bookmarkEnd w:id="34"/>
      <w:r w:rsidRPr="00DF6AF4">
        <w:rPr>
          <w:rStyle w:val="Char"/>
          <w:lang w:val="en-US"/>
        </w:rPr>
        <w:t xml:space="preserve"> </w:t>
      </w:r>
    </w:p>
    <w:p w:rsidR="00D24F05" w:rsidRDefault="00D24F05" w:rsidP="001206FC">
      <w:pPr>
        <w:spacing w:before="120"/>
        <w:rPr>
          <w:lang w:val="en-US"/>
        </w:rPr>
      </w:pPr>
    </w:p>
    <w:p w:rsidR="001206FC" w:rsidRPr="001206FC" w:rsidRDefault="00726984" w:rsidP="001206FC">
      <w:pPr>
        <w:spacing w:before="120"/>
        <w:rPr>
          <w:lang w:val="en-US"/>
        </w:rPr>
      </w:pPr>
      <w:r>
        <w:rPr>
          <w:noProof/>
        </w:rPr>
        <w:drawing>
          <wp:anchor distT="0" distB="0" distL="114300" distR="114300" simplePos="0" relativeHeight="251658240" behindDoc="0" locked="0" layoutInCell="1" allowOverlap="1">
            <wp:simplePos x="0" y="0"/>
            <wp:positionH relativeFrom="page">
              <wp:posOffset>3877310</wp:posOffset>
            </wp:positionH>
            <wp:positionV relativeFrom="paragraph">
              <wp:posOffset>1499870</wp:posOffset>
            </wp:positionV>
            <wp:extent cx="3555365" cy="2556510"/>
            <wp:effectExtent l="0" t="0" r="6985" b="0"/>
            <wp:wrapThrough wrapText="bothSides">
              <wp:wrapPolygon edited="0">
                <wp:start x="7639" y="0"/>
                <wp:lineTo x="0" y="2253"/>
                <wp:lineTo x="0" y="8048"/>
                <wp:lineTo x="231" y="10301"/>
                <wp:lineTo x="694" y="12876"/>
                <wp:lineTo x="694" y="18993"/>
                <wp:lineTo x="5902" y="20602"/>
                <wp:lineTo x="8796" y="20602"/>
                <wp:lineTo x="8796" y="21407"/>
                <wp:lineTo x="13657" y="21407"/>
                <wp:lineTo x="13772" y="20602"/>
                <wp:lineTo x="16666" y="18027"/>
                <wp:lineTo x="18286" y="15452"/>
                <wp:lineTo x="18981" y="12876"/>
                <wp:lineTo x="21527" y="9979"/>
                <wp:lineTo x="21527" y="9174"/>
                <wp:lineTo x="21064" y="7726"/>
                <wp:lineTo x="21411" y="6760"/>
                <wp:lineTo x="20369" y="5311"/>
                <wp:lineTo x="18518" y="5151"/>
                <wp:lineTo x="17013" y="3219"/>
                <wp:lineTo x="16319" y="2575"/>
                <wp:lineTo x="16434" y="1449"/>
                <wp:lineTo x="14814" y="161"/>
                <wp:lineTo x="12847" y="0"/>
                <wp:lineTo x="7639" y="0"/>
              </wp:wrapPolygon>
            </wp:wrapThrough>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fecycle_apple.g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3555365" cy="2556510"/>
                    </a:xfrm>
                    <a:prstGeom prst="rect">
                      <a:avLst/>
                    </a:prstGeom>
                  </pic:spPr>
                </pic:pic>
              </a:graphicData>
            </a:graphic>
            <wp14:sizeRelH relativeFrom="margin">
              <wp14:pctWidth>0</wp14:pctWidth>
            </wp14:sizeRelH>
            <wp14:sizeRelV relativeFrom="margin">
              <wp14:pctHeight>0</wp14:pctHeight>
            </wp14:sizeRelV>
          </wp:anchor>
        </w:drawing>
      </w:r>
      <w:r w:rsidR="001206FC" w:rsidRPr="001206FC">
        <w:rPr>
          <w:lang w:val="en-US"/>
        </w:rPr>
        <w:t>The habitat of a species describes the environment over which a species is known to occur and the type of community that is formed as a result. More specifically, "habitats can be defined as regions in environmental space that are composed of multiple dimensions, each representing a biotic or abiotic environmental variable; that is, any component or characteristic of the environment related directly (e.g. forage biomass and quality) or indirectly (e.g. elevation) to the use of a location by the animal. For example, a habitat might be an aquatic or terrestrial environment that can be further categorized as a montane or alpine ecosystem. Habitat shifts provide important evidence of competition in nature where one population changes relative to the habitats that most other individuals of the species occupy. For example, one population of a species of tropical lizards (</w:t>
      </w:r>
      <w:proofErr w:type="spellStart"/>
      <w:r w:rsidR="001206FC" w:rsidRPr="001206FC">
        <w:rPr>
          <w:lang w:val="en-US"/>
        </w:rPr>
        <w:t>Tropidurus</w:t>
      </w:r>
      <w:proofErr w:type="spellEnd"/>
      <w:r w:rsidR="001206FC" w:rsidRPr="001206FC">
        <w:rPr>
          <w:lang w:val="en-US"/>
        </w:rPr>
        <w:t xml:space="preserve"> </w:t>
      </w:r>
      <w:proofErr w:type="spellStart"/>
      <w:r w:rsidR="001206FC" w:rsidRPr="001206FC">
        <w:rPr>
          <w:lang w:val="en-US"/>
        </w:rPr>
        <w:t>hispidus</w:t>
      </w:r>
      <w:proofErr w:type="spellEnd"/>
      <w:r w:rsidR="001206FC" w:rsidRPr="001206FC">
        <w:rPr>
          <w:lang w:val="en-US"/>
        </w:rPr>
        <w:t>) has a flattened body relative to the main populations that live in open savanna. The population that lives in an isolated rock outcrop hides in crevasses where its flattened body offers a selective advantage. Habitat shifts also occur in the developmental life history of amphibians, and in insects that transition from aquatic to terrestrial habitats. Biotope and habitat are sometimes used interchangeably, but the former applies to a community's environment, whereas the latter applies to a species' environment.</w:t>
      </w:r>
    </w:p>
    <w:p w:rsidR="001206FC" w:rsidRPr="001206FC" w:rsidRDefault="001206FC" w:rsidP="001206FC">
      <w:pPr>
        <w:spacing w:before="120"/>
        <w:rPr>
          <w:lang w:val="en-US"/>
        </w:rPr>
      </w:pPr>
    </w:p>
    <w:p w:rsidR="00140AEF" w:rsidRPr="00140AEF" w:rsidRDefault="00140AEF" w:rsidP="00140AEF">
      <w:pPr>
        <w:pStyle w:val="1"/>
      </w:pPr>
      <w:bookmarkStart w:id="35" w:name="_Toc509931411"/>
      <w:bookmarkStart w:id="36" w:name="_Toc509931982"/>
      <w:proofErr w:type="spellStart"/>
      <w:r w:rsidRPr="00140AEF">
        <w:t>Ecology</w:t>
      </w:r>
      <w:bookmarkEnd w:id="35"/>
      <w:bookmarkEnd w:id="36"/>
      <w:proofErr w:type="spellEnd"/>
    </w:p>
    <w:p w:rsidR="001206FC" w:rsidRDefault="001206FC" w:rsidP="00140AEF">
      <w:pPr>
        <w:pStyle w:val="2"/>
        <w:rPr>
          <w:lang w:val="en-US"/>
        </w:rPr>
      </w:pPr>
      <w:bookmarkStart w:id="37" w:name="_Toc509931412"/>
      <w:bookmarkStart w:id="38" w:name="_Toc509931983"/>
      <w:r>
        <w:rPr>
          <w:lang w:val="en-US"/>
        </w:rPr>
        <w:t>Fire</w:t>
      </w:r>
      <w:bookmarkEnd w:id="37"/>
      <w:bookmarkEnd w:id="38"/>
    </w:p>
    <w:p w:rsidR="001206FC" w:rsidRPr="001206FC" w:rsidRDefault="001206FC" w:rsidP="001206FC">
      <w:pPr>
        <w:spacing w:before="120"/>
        <w:rPr>
          <w:lang w:val="en-US"/>
        </w:rPr>
      </w:pPr>
      <w:r w:rsidRPr="001206FC">
        <w:rPr>
          <w:lang w:val="en-US"/>
        </w:rPr>
        <w:t>Plants convert carbon dioxide into biomass and emit oxygen into the atmosphere. By approximately 350 million years ago (the end of the Devonian period), photosynthesis had brought the concentration of atmospheric oxygen above 17%, which allowed combustion to occur. Fire releases CO2 and converts fuel into ash and tar. Fire is a significant ecological parameter that raises many issues pertaining to its control and suppression. While the issue of fire in relation to ecology and plants has been recognized for a long time, Charles Cooper brought attention to the issue of forest fires in relation to the ecology of forest fire suppression and management in the 1960s.</w:t>
      </w:r>
    </w:p>
    <w:p w:rsidR="001206FC" w:rsidRPr="001206FC" w:rsidRDefault="001206FC" w:rsidP="001206FC">
      <w:pPr>
        <w:spacing w:before="120"/>
        <w:rPr>
          <w:lang w:val="en-US"/>
        </w:rPr>
      </w:pPr>
    </w:p>
    <w:p w:rsidR="00726984" w:rsidRDefault="001206FC" w:rsidP="001206FC">
      <w:pPr>
        <w:spacing w:before="120"/>
        <w:rPr>
          <w:lang w:val="en-US"/>
        </w:rPr>
      </w:pPr>
      <w:r w:rsidRPr="001206FC">
        <w:rPr>
          <w:lang w:val="en-US"/>
        </w:rPr>
        <w:t xml:space="preserve">Native North Americans were among the first to influence fire regimes by controlling their spread near their homes or by lighting fires to stimulate the production of herbaceous foods and basketry materials. Fire creates a heterogeneous ecosystem age and canopy structure, and the altered soil nutrient supply and cleared canopy structure opens new ecological niches for seedling establishment. Most ecosystems are adapted to natural fire cycles. Plants, for example, are equipped with a variety of adaptations to deal with forest fires. Some species (e.g., Pinus </w:t>
      </w:r>
      <w:proofErr w:type="spellStart"/>
      <w:r w:rsidRPr="001206FC">
        <w:rPr>
          <w:lang w:val="en-US"/>
        </w:rPr>
        <w:t>halepensis</w:t>
      </w:r>
      <w:proofErr w:type="spellEnd"/>
      <w:r w:rsidRPr="001206FC">
        <w:rPr>
          <w:lang w:val="en-US"/>
        </w:rPr>
        <w:t xml:space="preserve">) cannot germinate until after their seeds have lived through a fire or been exposed to certain compounds from smoke. Environmentally triggered germination of seeds is called </w:t>
      </w:r>
      <w:proofErr w:type="spellStart"/>
      <w:r w:rsidRPr="001206FC">
        <w:rPr>
          <w:lang w:val="en-US"/>
        </w:rPr>
        <w:t>serotiny</w:t>
      </w:r>
      <w:proofErr w:type="spellEnd"/>
      <w:r w:rsidRPr="001206FC">
        <w:rPr>
          <w:lang w:val="en-US"/>
        </w:rPr>
        <w:t>. Fire plays a major role in the persistence and resilience of ecosystems.</w:t>
      </w:r>
      <w:r w:rsidR="00726984" w:rsidRPr="00726984">
        <w:rPr>
          <w:lang w:val="en-US"/>
        </w:rPr>
        <w:t xml:space="preserve"> </w:t>
      </w:r>
    </w:p>
    <w:p w:rsidR="00726984" w:rsidRDefault="00726984" w:rsidP="00726984">
      <w:pPr>
        <w:rPr>
          <w:lang w:val="en-US"/>
        </w:rPr>
      </w:pPr>
      <w:r>
        <w:rPr>
          <w:lang w:val="en-US"/>
        </w:rPr>
        <w:br w:type="page"/>
      </w:r>
    </w:p>
    <w:p w:rsidR="00D24F05" w:rsidRPr="00FC1C6B" w:rsidRDefault="000E5363" w:rsidP="00FC1C6B">
      <w:pPr>
        <w:pStyle w:val="1"/>
      </w:pPr>
      <w:bookmarkStart w:id="39" w:name="_Toc509931984"/>
      <w:r>
        <w:rPr>
          <w:noProof/>
          <w:lang w:val="en-US"/>
        </w:rPr>
        <w:lastRenderedPageBreak/>
        <w:drawing>
          <wp:anchor distT="0" distB="0" distL="114300" distR="114300" simplePos="0" relativeHeight="251659264" behindDoc="0" locked="0" layoutInCell="1" allowOverlap="1">
            <wp:simplePos x="0" y="0"/>
            <wp:positionH relativeFrom="column">
              <wp:posOffset>-8467</wp:posOffset>
            </wp:positionH>
            <wp:positionV relativeFrom="paragraph">
              <wp:posOffset>262467</wp:posOffset>
            </wp:positionV>
            <wp:extent cx="5681133" cy="4572000"/>
            <wp:effectExtent l="0" t="0" r="0" b="0"/>
            <wp:wrapSquare wrapText="bothSides"/>
            <wp:docPr id="4" name="Διάγραμμα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r w:rsidR="00FC1C6B">
        <w:t>Η Οικο</w:t>
      </w:r>
      <w:bookmarkStart w:id="40" w:name="_GoBack"/>
      <w:bookmarkEnd w:id="40"/>
      <w:r w:rsidR="00FC1C6B">
        <w:t>γένειά Μου</w:t>
      </w:r>
      <w:bookmarkEnd w:id="39"/>
    </w:p>
    <w:sectPr w:rsidR="00D24F05" w:rsidRPr="00FC1C6B" w:rsidSect="003B0BCE">
      <w:headerReference w:type="even" r:id="rId13"/>
      <w:headerReference w:type="default" r:id="rId14"/>
      <w:footerReference w:type="default" r:id="rId15"/>
      <w:headerReference w:type="first" r:id="rId16"/>
      <w:pgSz w:w="11906" w:h="16838"/>
      <w:pgMar w:top="1440" w:right="1800" w:bottom="1440" w:left="1800" w:header="708" w:footer="708" w:gutter="0"/>
      <w:pgNumType w:start="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582E" w:rsidRDefault="00AA582E" w:rsidP="00DF6AF4">
      <w:pPr>
        <w:spacing w:before="0" w:after="0" w:line="240" w:lineRule="auto"/>
      </w:pPr>
      <w:r>
        <w:separator/>
      </w:r>
    </w:p>
  </w:endnote>
  <w:endnote w:type="continuationSeparator" w:id="0">
    <w:p w:rsidR="00AA582E" w:rsidRDefault="00AA582E" w:rsidP="00DF6AF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2AEF" w:usb1="4000207B" w:usb2="00000000"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1543291"/>
      <w:docPartObj>
        <w:docPartGallery w:val="Page Numbers (Bottom of Page)"/>
        <w:docPartUnique/>
      </w:docPartObj>
    </w:sdtPr>
    <w:sdtContent>
      <w:p w:rsidR="00800592" w:rsidRDefault="00800592">
        <w:pPr>
          <w:pStyle w:val="a5"/>
          <w:jc w:val="right"/>
        </w:pPr>
        <w:r>
          <w:fldChar w:fldCharType="begin"/>
        </w:r>
        <w:r>
          <w:instrText>PAGE   \* MERGEFORMAT</w:instrText>
        </w:r>
        <w:r>
          <w:fldChar w:fldCharType="separate"/>
        </w:r>
        <w:r>
          <w:rPr>
            <w:noProof/>
          </w:rPr>
          <w:t>1</w:t>
        </w:r>
        <w:r>
          <w:fldChar w:fldCharType="end"/>
        </w:r>
      </w:p>
    </w:sdtContent>
  </w:sdt>
  <w:p w:rsidR="00800592" w:rsidRPr="00161D8E" w:rsidRDefault="00800592">
    <w:pPr>
      <w:pStyle w:val="a5"/>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582E" w:rsidRDefault="00AA582E" w:rsidP="00DF6AF4">
      <w:pPr>
        <w:spacing w:before="0" w:after="0" w:line="240" w:lineRule="auto"/>
      </w:pPr>
      <w:r>
        <w:separator/>
      </w:r>
    </w:p>
  </w:footnote>
  <w:footnote w:type="continuationSeparator" w:id="0">
    <w:p w:rsidR="00AA582E" w:rsidRDefault="00AA582E" w:rsidP="00DF6AF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592" w:rsidRPr="00A57532" w:rsidRDefault="00800592" w:rsidP="00A57532">
    <w:pPr>
      <w:pStyle w:val="a4"/>
      <w:rPr>
        <w:lang w:val="en-US"/>
      </w:rPr>
    </w:pPr>
    <w:r>
      <w:rPr>
        <w:lang w:val="en-US"/>
      </w:rPr>
      <w:t>2</w:t>
    </w:r>
    <w:r w:rsidRPr="00A57532">
      <w:rPr>
        <w:vertAlign w:val="superscript"/>
      </w:rPr>
      <w:t>ο</w:t>
    </w:r>
    <w:r>
      <w:t xml:space="preserve"> Λήμμα, </w:t>
    </w:r>
    <w:r>
      <w:rPr>
        <w:lang w:val="en-US"/>
      </w:rPr>
      <w:t xml:space="preserve">Food Webs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592" w:rsidRPr="00A57532" w:rsidRDefault="00800592">
    <w:pPr>
      <w:pStyle w:val="a4"/>
      <w:rPr>
        <w:lang w:val="en-US"/>
      </w:rPr>
    </w:pPr>
    <w:r>
      <w:rPr>
        <w:lang w:val="en-US"/>
      </w:rPr>
      <w:t>2</w:t>
    </w:r>
    <w:r w:rsidRPr="00A57532">
      <w:rPr>
        <w:vertAlign w:val="superscript"/>
      </w:rPr>
      <w:t>ο</w:t>
    </w:r>
    <w:r>
      <w:t xml:space="preserve"> Λήμμα, </w:t>
    </w:r>
    <w:r>
      <w:rPr>
        <w:lang w:val="en-US"/>
      </w:rPr>
      <w:t>Food Webs</w:t>
    </w:r>
  </w:p>
  <w:p w:rsidR="00800592" w:rsidRPr="00E71883" w:rsidRDefault="00800592" w:rsidP="00A57532">
    <w:pPr>
      <w:pStyle w:val="a4"/>
      <w:ind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592" w:rsidRPr="00A57532" w:rsidRDefault="00800592" w:rsidP="00A57532">
    <w:pPr>
      <w:pStyle w:val="a4"/>
      <w:ind w:firstLine="0"/>
      <w:rPr>
        <w:lang w:val="en-US"/>
      </w:rPr>
    </w:pPr>
    <w:r>
      <w:t>1</w:t>
    </w:r>
    <w:r w:rsidRPr="00A57532">
      <w:rPr>
        <w:vertAlign w:val="superscript"/>
      </w:rPr>
      <w:t>ο</w:t>
    </w:r>
    <w:r>
      <w:t xml:space="preserve"> Λήμμα, </w:t>
    </w:r>
    <w:proofErr w:type="spellStart"/>
    <w:r>
      <w:rPr>
        <w:lang w:val="en-US"/>
      </w:rPr>
      <w:t>Orchidaceae</w:t>
    </w:r>
    <w:proofErr w:type="spellEnd"/>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Χριστινα Νικα">
    <w15:presenceInfo w15:providerId="Windows Live" w15:userId="69bc5c334cb61c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trackRevisions/>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F05"/>
    <w:rsid w:val="00046DF2"/>
    <w:rsid w:val="00075FE5"/>
    <w:rsid w:val="000C215E"/>
    <w:rsid w:val="000E5363"/>
    <w:rsid w:val="001206FC"/>
    <w:rsid w:val="00140AEF"/>
    <w:rsid w:val="00161D8E"/>
    <w:rsid w:val="001B6D9F"/>
    <w:rsid w:val="00314550"/>
    <w:rsid w:val="003B0BCE"/>
    <w:rsid w:val="006231D2"/>
    <w:rsid w:val="00726984"/>
    <w:rsid w:val="00800592"/>
    <w:rsid w:val="00A14165"/>
    <w:rsid w:val="00A57532"/>
    <w:rsid w:val="00AA582E"/>
    <w:rsid w:val="00B96D6F"/>
    <w:rsid w:val="00CD042E"/>
    <w:rsid w:val="00CF6AB6"/>
    <w:rsid w:val="00D24F05"/>
    <w:rsid w:val="00D3578F"/>
    <w:rsid w:val="00DA74A3"/>
    <w:rsid w:val="00DF6AF4"/>
    <w:rsid w:val="00E71883"/>
    <w:rsid w:val="00EE202C"/>
    <w:rsid w:val="00F568BC"/>
    <w:rsid w:val="00FA112B"/>
    <w:rsid w:val="00FC1C6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4C6738"/>
  <w15:chartTrackingRefBased/>
  <w15:docId w15:val="{E16DF219-674E-405E-8033-22060E353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61D8E"/>
    <w:pPr>
      <w:spacing w:before="240" w:after="240" w:line="312" w:lineRule="auto"/>
      <w:ind w:firstLine="709"/>
    </w:pPr>
    <w:rPr>
      <w:rFonts w:ascii="Times New Roman" w:hAnsi="Times New Roman"/>
      <w:sz w:val="28"/>
    </w:rPr>
  </w:style>
  <w:style w:type="paragraph" w:styleId="1">
    <w:name w:val="heading 1"/>
    <w:basedOn w:val="a"/>
    <w:next w:val="a"/>
    <w:link w:val="1Char"/>
    <w:uiPriority w:val="9"/>
    <w:qFormat/>
    <w:rsid w:val="00140AEF"/>
    <w:pPr>
      <w:keepNext/>
      <w:keepLines/>
      <w:spacing w:before="380" w:after="380"/>
      <w:outlineLvl w:val="0"/>
    </w:pPr>
    <w:rPr>
      <w:rFonts w:ascii="Arial" w:eastAsiaTheme="majorEastAsia" w:hAnsi="Arial" w:cstheme="majorBidi"/>
      <w:color w:val="FF0000"/>
      <w:sz w:val="34"/>
      <w:szCs w:val="32"/>
    </w:rPr>
  </w:style>
  <w:style w:type="paragraph" w:styleId="2">
    <w:name w:val="heading 2"/>
    <w:basedOn w:val="a"/>
    <w:next w:val="a"/>
    <w:link w:val="2Char"/>
    <w:uiPriority w:val="9"/>
    <w:unhideWhenUsed/>
    <w:qFormat/>
    <w:rsid w:val="00DF6AF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40AEF"/>
    <w:rPr>
      <w:rFonts w:ascii="Arial" w:eastAsiaTheme="majorEastAsia" w:hAnsi="Arial" w:cstheme="majorBidi"/>
      <w:color w:val="FF0000"/>
      <w:sz w:val="34"/>
      <w:szCs w:val="32"/>
    </w:rPr>
  </w:style>
  <w:style w:type="paragraph" w:styleId="a3">
    <w:name w:val="Title"/>
    <w:basedOn w:val="a"/>
    <w:next w:val="a"/>
    <w:link w:val="Char"/>
    <w:uiPriority w:val="10"/>
    <w:qFormat/>
    <w:rsid w:val="001206F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1206FC"/>
    <w:rPr>
      <w:rFonts w:asciiTheme="majorHAnsi" w:eastAsiaTheme="majorEastAsia" w:hAnsiTheme="majorHAnsi" w:cstheme="majorBidi"/>
      <w:spacing w:val="-10"/>
      <w:kern w:val="28"/>
      <w:sz w:val="56"/>
      <w:szCs w:val="56"/>
    </w:rPr>
  </w:style>
  <w:style w:type="character" w:customStyle="1" w:styleId="2Char">
    <w:name w:val="Επικεφαλίδα 2 Char"/>
    <w:basedOn w:val="a0"/>
    <w:link w:val="2"/>
    <w:uiPriority w:val="9"/>
    <w:rsid w:val="00DF6AF4"/>
    <w:rPr>
      <w:rFonts w:asciiTheme="majorHAnsi" w:eastAsiaTheme="majorEastAsia" w:hAnsiTheme="majorHAnsi" w:cstheme="majorBidi"/>
      <w:color w:val="2F5496" w:themeColor="accent1" w:themeShade="BF"/>
      <w:sz w:val="26"/>
      <w:szCs w:val="26"/>
    </w:rPr>
  </w:style>
  <w:style w:type="paragraph" w:styleId="a4">
    <w:name w:val="header"/>
    <w:basedOn w:val="a"/>
    <w:link w:val="Char0"/>
    <w:uiPriority w:val="99"/>
    <w:unhideWhenUsed/>
    <w:rsid w:val="00161D8E"/>
    <w:pPr>
      <w:tabs>
        <w:tab w:val="center" w:pos="4153"/>
        <w:tab w:val="right" w:pos="8306"/>
      </w:tabs>
      <w:spacing w:before="0" w:after="0" w:line="240" w:lineRule="auto"/>
    </w:pPr>
  </w:style>
  <w:style w:type="character" w:customStyle="1" w:styleId="Char0">
    <w:name w:val="Κεφαλίδα Char"/>
    <w:basedOn w:val="a0"/>
    <w:link w:val="a4"/>
    <w:uiPriority w:val="99"/>
    <w:rsid w:val="00161D8E"/>
    <w:rPr>
      <w:rFonts w:ascii="Times New Roman" w:hAnsi="Times New Roman"/>
      <w:sz w:val="28"/>
    </w:rPr>
  </w:style>
  <w:style w:type="paragraph" w:styleId="a5">
    <w:name w:val="footer"/>
    <w:basedOn w:val="a"/>
    <w:link w:val="Char1"/>
    <w:uiPriority w:val="99"/>
    <w:unhideWhenUsed/>
    <w:rsid w:val="00161D8E"/>
    <w:pPr>
      <w:tabs>
        <w:tab w:val="center" w:pos="4153"/>
        <w:tab w:val="right" w:pos="8306"/>
      </w:tabs>
      <w:spacing w:before="0" w:after="0" w:line="240" w:lineRule="auto"/>
    </w:pPr>
  </w:style>
  <w:style w:type="character" w:customStyle="1" w:styleId="Char1">
    <w:name w:val="Υποσέλιδο Char"/>
    <w:basedOn w:val="a0"/>
    <w:link w:val="a5"/>
    <w:uiPriority w:val="99"/>
    <w:rsid w:val="00161D8E"/>
    <w:rPr>
      <w:rFonts w:ascii="Times New Roman" w:hAnsi="Times New Roman"/>
      <w:sz w:val="28"/>
    </w:rPr>
  </w:style>
  <w:style w:type="table" w:styleId="a6">
    <w:name w:val="Table Grid"/>
    <w:basedOn w:val="a1"/>
    <w:uiPriority w:val="39"/>
    <w:rsid w:val="00F568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link w:val="Char2"/>
    <w:uiPriority w:val="1"/>
    <w:qFormat/>
    <w:rsid w:val="003B0BCE"/>
    <w:pPr>
      <w:spacing w:after="0" w:line="240" w:lineRule="auto"/>
    </w:pPr>
    <w:rPr>
      <w:rFonts w:eastAsiaTheme="minorEastAsia"/>
      <w:lang w:eastAsia="el-GR"/>
    </w:rPr>
  </w:style>
  <w:style w:type="character" w:customStyle="1" w:styleId="Char2">
    <w:name w:val="Χωρίς διάστιχο Char"/>
    <w:basedOn w:val="a0"/>
    <w:link w:val="a7"/>
    <w:uiPriority w:val="1"/>
    <w:rsid w:val="003B0BCE"/>
    <w:rPr>
      <w:rFonts w:eastAsiaTheme="minorEastAsia"/>
      <w:lang w:eastAsia="el-GR"/>
    </w:rPr>
  </w:style>
  <w:style w:type="paragraph" w:styleId="a8">
    <w:name w:val="TOC Heading"/>
    <w:basedOn w:val="1"/>
    <w:next w:val="a"/>
    <w:uiPriority w:val="39"/>
    <w:unhideWhenUsed/>
    <w:qFormat/>
    <w:rsid w:val="003B0BCE"/>
    <w:pPr>
      <w:spacing w:before="240" w:after="0" w:line="259" w:lineRule="auto"/>
      <w:ind w:firstLine="0"/>
      <w:outlineLvl w:val="9"/>
    </w:pPr>
    <w:rPr>
      <w:rFonts w:asciiTheme="majorHAnsi" w:hAnsiTheme="majorHAnsi"/>
      <w:color w:val="2F5496" w:themeColor="accent1" w:themeShade="BF"/>
      <w:sz w:val="32"/>
      <w:lang w:eastAsia="el-GR"/>
    </w:rPr>
  </w:style>
  <w:style w:type="paragraph" w:styleId="10">
    <w:name w:val="toc 1"/>
    <w:basedOn w:val="a"/>
    <w:next w:val="a"/>
    <w:autoRedefine/>
    <w:uiPriority w:val="39"/>
    <w:unhideWhenUsed/>
    <w:rsid w:val="003B0BCE"/>
    <w:pPr>
      <w:spacing w:after="100"/>
    </w:pPr>
  </w:style>
  <w:style w:type="paragraph" w:styleId="20">
    <w:name w:val="toc 2"/>
    <w:basedOn w:val="a"/>
    <w:next w:val="a"/>
    <w:autoRedefine/>
    <w:uiPriority w:val="39"/>
    <w:unhideWhenUsed/>
    <w:rsid w:val="003B0BCE"/>
    <w:pPr>
      <w:spacing w:after="100"/>
      <w:ind w:left="280"/>
    </w:pPr>
  </w:style>
  <w:style w:type="character" w:styleId="-">
    <w:name w:val="Hyperlink"/>
    <w:basedOn w:val="a0"/>
    <w:uiPriority w:val="99"/>
    <w:unhideWhenUsed/>
    <w:rsid w:val="003B0BCE"/>
    <w:rPr>
      <w:color w:val="0563C1" w:themeColor="hyperlink"/>
      <w:u w:val="single"/>
    </w:rPr>
  </w:style>
  <w:style w:type="paragraph" w:styleId="a9">
    <w:name w:val="caption"/>
    <w:basedOn w:val="a"/>
    <w:next w:val="a"/>
    <w:uiPriority w:val="35"/>
    <w:unhideWhenUsed/>
    <w:qFormat/>
    <w:rsid w:val="00FC1C6B"/>
    <w:pPr>
      <w:spacing w:before="0" w:after="200" w:line="240" w:lineRule="auto"/>
    </w:pPr>
    <w:rPr>
      <w:i/>
      <w:iCs/>
      <w:color w:val="44546A" w:themeColor="text2"/>
      <w:sz w:val="18"/>
      <w:szCs w:val="18"/>
    </w:rPr>
  </w:style>
  <w:style w:type="paragraph" w:styleId="aa">
    <w:name w:val="Balloon Text"/>
    <w:basedOn w:val="a"/>
    <w:link w:val="Char3"/>
    <w:uiPriority w:val="99"/>
    <w:semiHidden/>
    <w:unhideWhenUsed/>
    <w:rsid w:val="00CF6AB6"/>
    <w:pPr>
      <w:spacing w:before="0" w:after="0" w:line="240" w:lineRule="auto"/>
    </w:pPr>
    <w:rPr>
      <w:rFonts w:ascii="Segoe UI" w:hAnsi="Segoe UI" w:cs="Segoe UI"/>
      <w:sz w:val="18"/>
      <w:szCs w:val="18"/>
    </w:rPr>
  </w:style>
  <w:style w:type="character" w:customStyle="1" w:styleId="Char3">
    <w:name w:val="Κείμενο πλαισίου Char"/>
    <w:basedOn w:val="a0"/>
    <w:link w:val="aa"/>
    <w:uiPriority w:val="99"/>
    <w:semiHidden/>
    <w:rsid w:val="00CF6A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gif"/><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2.xm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99A9BA-A746-4F26-B691-4B9288DAA4EE}" type="doc">
      <dgm:prSet loTypeId="urn:microsoft.com/office/officeart/2008/layout/NameandTitleOrganizationalChart" loCatId="hierarchy" qsTypeId="urn:microsoft.com/office/officeart/2005/8/quickstyle/simple2" qsCatId="simple" csTypeId="urn:microsoft.com/office/officeart/2005/8/colors/colorful2" csCatId="colorful" phldr="1"/>
      <dgm:spPr/>
      <dgm:t>
        <a:bodyPr/>
        <a:lstStyle/>
        <a:p>
          <a:endParaRPr lang="el-GR"/>
        </a:p>
      </dgm:t>
    </dgm:pt>
    <dgm:pt modelId="{679F847D-98D4-4C30-98BF-55DB4E2FF352}">
      <dgm:prSet phldrT="[Κείμενο]"/>
      <dgm:spPr/>
      <dgm:t>
        <a:bodyPr/>
        <a:lstStyle/>
        <a:p>
          <a:r>
            <a:rPr lang="el-GR"/>
            <a:t>Δημήτριος</a:t>
          </a:r>
        </a:p>
      </dgm:t>
    </dgm:pt>
    <dgm:pt modelId="{2CFE8C9F-0857-453E-B911-F90C70C42E24}" type="parTrans" cxnId="{6E28A965-B7DD-4779-82C3-1321495E6B7C}">
      <dgm:prSet/>
      <dgm:spPr/>
      <dgm:t>
        <a:bodyPr/>
        <a:lstStyle/>
        <a:p>
          <a:endParaRPr lang="el-GR"/>
        </a:p>
      </dgm:t>
    </dgm:pt>
    <dgm:pt modelId="{F49FDCD9-E3BD-4180-97FF-A8C587B0BAEF}" type="sibTrans" cxnId="{6E28A965-B7DD-4779-82C3-1321495E6B7C}">
      <dgm:prSet/>
      <dgm:spPr/>
      <dgm:t>
        <a:bodyPr/>
        <a:lstStyle/>
        <a:p>
          <a:endParaRPr lang="el-GR"/>
        </a:p>
      </dgm:t>
    </dgm:pt>
    <dgm:pt modelId="{60A9CF92-0733-40C4-BDAA-A3CF366EEB78}" type="asst">
      <dgm:prSet phldrT="[Κείμενο]"/>
      <dgm:spPr/>
      <dgm:t>
        <a:bodyPr/>
        <a:lstStyle/>
        <a:p>
          <a:r>
            <a:rPr lang="el-GR"/>
            <a:t>Μαρία </a:t>
          </a:r>
        </a:p>
      </dgm:t>
    </dgm:pt>
    <dgm:pt modelId="{FAD6B603-AAA2-4F4A-819F-D57781FC3966}" type="parTrans" cxnId="{77E9A576-C0BA-4AA3-A671-6A14B436759A}">
      <dgm:prSet/>
      <dgm:spPr/>
      <dgm:t>
        <a:bodyPr/>
        <a:lstStyle/>
        <a:p>
          <a:endParaRPr lang="el-GR"/>
        </a:p>
      </dgm:t>
    </dgm:pt>
    <dgm:pt modelId="{8139030C-03BD-4194-B827-1D1F06A343BD}" type="sibTrans" cxnId="{77E9A576-C0BA-4AA3-A671-6A14B436759A}">
      <dgm:prSet/>
      <dgm:spPr/>
      <dgm:t>
        <a:bodyPr/>
        <a:lstStyle/>
        <a:p>
          <a:endParaRPr lang="el-GR"/>
        </a:p>
      </dgm:t>
    </dgm:pt>
    <dgm:pt modelId="{B169375A-FBB6-4658-8B8C-ED25F12E3C62}">
      <dgm:prSet phldrT="[Κείμενο]"/>
      <dgm:spPr/>
      <dgm:t>
        <a:bodyPr/>
        <a:lstStyle/>
        <a:p>
          <a:r>
            <a:rPr lang="el-GR"/>
            <a:t>Παγώνα</a:t>
          </a:r>
        </a:p>
      </dgm:t>
    </dgm:pt>
    <dgm:pt modelId="{3AE57F8E-96FB-4B5A-8966-D509A3357CE6}" type="parTrans" cxnId="{9B9EC938-217B-43DB-9968-5A4CBC485597}">
      <dgm:prSet/>
      <dgm:spPr/>
      <dgm:t>
        <a:bodyPr/>
        <a:lstStyle/>
        <a:p>
          <a:endParaRPr lang="el-GR"/>
        </a:p>
      </dgm:t>
    </dgm:pt>
    <dgm:pt modelId="{B249A43B-D623-485D-A488-362F2BDA4F42}" type="sibTrans" cxnId="{9B9EC938-217B-43DB-9968-5A4CBC485597}">
      <dgm:prSet/>
      <dgm:spPr/>
      <dgm:t>
        <a:bodyPr/>
        <a:lstStyle/>
        <a:p>
          <a:endParaRPr lang="el-GR"/>
        </a:p>
      </dgm:t>
    </dgm:pt>
    <dgm:pt modelId="{B49153ED-E14F-4AF3-BA6F-A80224767CED}">
      <dgm:prSet phldrT="[Κείμενο]"/>
      <dgm:spPr/>
      <dgm:t>
        <a:bodyPr/>
        <a:lstStyle/>
        <a:p>
          <a:r>
            <a:rPr lang="el-GR"/>
            <a:t>Ασημίνα</a:t>
          </a:r>
        </a:p>
      </dgm:t>
    </dgm:pt>
    <dgm:pt modelId="{F614B8C1-3528-43CC-8E85-F4BB2115C0E4}" type="parTrans" cxnId="{12100E00-137B-4E59-B766-35A74162089C}">
      <dgm:prSet/>
      <dgm:spPr/>
      <dgm:t>
        <a:bodyPr/>
        <a:lstStyle/>
        <a:p>
          <a:endParaRPr lang="el-GR"/>
        </a:p>
      </dgm:t>
    </dgm:pt>
    <dgm:pt modelId="{CABA3F21-E9FD-4317-AE1F-F50093D5BC24}" type="sibTrans" cxnId="{12100E00-137B-4E59-B766-35A74162089C}">
      <dgm:prSet/>
      <dgm:spPr/>
      <dgm:t>
        <a:bodyPr/>
        <a:lstStyle/>
        <a:p>
          <a:endParaRPr lang="el-GR"/>
        </a:p>
      </dgm:t>
    </dgm:pt>
    <dgm:pt modelId="{CA67B576-E784-4D91-A0C7-E41D4E33384D}">
      <dgm:prSet phldrT="[Κείμενο]"/>
      <dgm:spPr/>
      <dgm:t>
        <a:bodyPr/>
        <a:lstStyle/>
        <a:p>
          <a:r>
            <a:rPr lang="el-GR"/>
            <a:t>Χριστίνα</a:t>
          </a:r>
        </a:p>
      </dgm:t>
    </dgm:pt>
    <dgm:pt modelId="{667D10D0-6BFA-4230-94B6-93F23B4314CE}" type="parTrans" cxnId="{3787C145-4A54-426C-BF23-1F0F886F379B}">
      <dgm:prSet/>
      <dgm:spPr/>
      <dgm:t>
        <a:bodyPr/>
        <a:lstStyle/>
        <a:p>
          <a:endParaRPr lang="el-GR"/>
        </a:p>
      </dgm:t>
    </dgm:pt>
    <dgm:pt modelId="{89DF58DE-D7BE-4D2C-B037-6F1B211A6910}" type="sibTrans" cxnId="{3787C145-4A54-426C-BF23-1F0F886F379B}">
      <dgm:prSet/>
      <dgm:spPr/>
      <dgm:t>
        <a:bodyPr/>
        <a:lstStyle/>
        <a:p>
          <a:endParaRPr lang="el-GR"/>
        </a:p>
      </dgm:t>
    </dgm:pt>
    <dgm:pt modelId="{BD361985-3B21-4FF9-8127-486F957C5B45}" type="pres">
      <dgm:prSet presAssocID="{5999A9BA-A746-4F26-B691-4B9288DAA4EE}" presName="hierChild1" presStyleCnt="0">
        <dgm:presLayoutVars>
          <dgm:orgChart val="1"/>
          <dgm:chPref val="1"/>
          <dgm:dir/>
          <dgm:animOne val="branch"/>
          <dgm:animLvl val="lvl"/>
          <dgm:resizeHandles/>
        </dgm:presLayoutVars>
      </dgm:prSet>
      <dgm:spPr/>
    </dgm:pt>
    <dgm:pt modelId="{D1418DAB-4946-4259-ABAE-DD9D4BAD6056}" type="pres">
      <dgm:prSet presAssocID="{679F847D-98D4-4C30-98BF-55DB4E2FF352}" presName="hierRoot1" presStyleCnt="0">
        <dgm:presLayoutVars>
          <dgm:hierBranch val="init"/>
        </dgm:presLayoutVars>
      </dgm:prSet>
      <dgm:spPr/>
    </dgm:pt>
    <dgm:pt modelId="{D38798A4-BF4A-44CF-833E-B9F0CBBA41A2}" type="pres">
      <dgm:prSet presAssocID="{679F847D-98D4-4C30-98BF-55DB4E2FF352}" presName="rootComposite1" presStyleCnt="0"/>
      <dgm:spPr/>
    </dgm:pt>
    <dgm:pt modelId="{D833FF2E-4EB0-4B43-A591-6732C51E4036}" type="pres">
      <dgm:prSet presAssocID="{679F847D-98D4-4C30-98BF-55DB4E2FF352}" presName="rootText1" presStyleLbl="node0" presStyleIdx="0" presStyleCnt="1">
        <dgm:presLayoutVars>
          <dgm:chMax/>
          <dgm:chPref val="3"/>
        </dgm:presLayoutVars>
      </dgm:prSet>
      <dgm:spPr/>
    </dgm:pt>
    <dgm:pt modelId="{06991AC4-7EC0-4E5F-926E-D14AB46764D3}" type="pres">
      <dgm:prSet presAssocID="{679F847D-98D4-4C30-98BF-55DB4E2FF352}" presName="titleText1" presStyleLbl="fgAcc0" presStyleIdx="0" presStyleCnt="1">
        <dgm:presLayoutVars>
          <dgm:chMax val="0"/>
          <dgm:chPref val="0"/>
        </dgm:presLayoutVars>
      </dgm:prSet>
      <dgm:spPr/>
    </dgm:pt>
    <dgm:pt modelId="{478D57F4-45FA-4D95-8BF3-D79E1A4DDE02}" type="pres">
      <dgm:prSet presAssocID="{679F847D-98D4-4C30-98BF-55DB4E2FF352}" presName="rootConnector1" presStyleLbl="node1" presStyleIdx="0" presStyleCnt="3"/>
      <dgm:spPr/>
    </dgm:pt>
    <dgm:pt modelId="{EBEC67CD-B6DE-47D6-B683-5E7008DEC14A}" type="pres">
      <dgm:prSet presAssocID="{679F847D-98D4-4C30-98BF-55DB4E2FF352}" presName="hierChild2" presStyleCnt="0"/>
      <dgm:spPr/>
    </dgm:pt>
    <dgm:pt modelId="{72D8A9CE-BA6E-42EB-B455-8F6B83B272B3}" type="pres">
      <dgm:prSet presAssocID="{3AE57F8E-96FB-4B5A-8966-D509A3357CE6}" presName="Name37" presStyleLbl="parChTrans1D2" presStyleIdx="0" presStyleCnt="4"/>
      <dgm:spPr/>
    </dgm:pt>
    <dgm:pt modelId="{CD180D28-121B-4CD8-AC56-F1395868A5BC}" type="pres">
      <dgm:prSet presAssocID="{B169375A-FBB6-4658-8B8C-ED25F12E3C62}" presName="hierRoot2" presStyleCnt="0">
        <dgm:presLayoutVars>
          <dgm:hierBranch val="init"/>
        </dgm:presLayoutVars>
      </dgm:prSet>
      <dgm:spPr/>
    </dgm:pt>
    <dgm:pt modelId="{7508A5C0-51D0-41D7-91FF-8AAAD77DCA93}" type="pres">
      <dgm:prSet presAssocID="{B169375A-FBB6-4658-8B8C-ED25F12E3C62}" presName="rootComposite" presStyleCnt="0"/>
      <dgm:spPr/>
    </dgm:pt>
    <dgm:pt modelId="{7A7247A9-14FD-4933-A22C-9705DF87CC88}" type="pres">
      <dgm:prSet presAssocID="{B169375A-FBB6-4658-8B8C-ED25F12E3C62}" presName="rootText" presStyleLbl="node1" presStyleIdx="0" presStyleCnt="3">
        <dgm:presLayoutVars>
          <dgm:chMax/>
          <dgm:chPref val="3"/>
        </dgm:presLayoutVars>
      </dgm:prSet>
      <dgm:spPr/>
    </dgm:pt>
    <dgm:pt modelId="{D84FF694-47D0-4D44-9656-7DC4DD5E4358}" type="pres">
      <dgm:prSet presAssocID="{B169375A-FBB6-4658-8B8C-ED25F12E3C62}" presName="titleText2" presStyleLbl="fgAcc1" presStyleIdx="0" presStyleCnt="3">
        <dgm:presLayoutVars>
          <dgm:chMax val="0"/>
          <dgm:chPref val="0"/>
        </dgm:presLayoutVars>
      </dgm:prSet>
      <dgm:spPr/>
    </dgm:pt>
    <dgm:pt modelId="{5E660487-6EEE-4437-BF6A-2EF8236010F4}" type="pres">
      <dgm:prSet presAssocID="{B169375A-FBB6-4658-8B8C-ED25F12E3C62}" presName="rootConnector" presStyleLbl="node2" presStyleIdx="0" presStyleCnt="0"/>
      <dgm:spPr/>
    </dgm:pt>
    <dgm:pt modelId="{BFDD83C5-C15C-4451-A955-024919E236EC}" type="pres">
      <dgm:prSet presAssocID="{B169375A-FBB6-4658-8B8C-ED25F12E3C62}" presName="hierChild4" presStyleCnt="0"/>
      <dgm:spPr/>
    </dgm:pt>
    <dgm:pt modelId="{C00F7371-16B7-45D9-94DC-85A1821AD143}" type="pres">
      <dgm:prSet presAssocID="{B169375A-FBB6-4658-8B8C-ED25F12E3C62}" presName="hierChild5" presStyleCnt="0"/>
      <dgm:spPr/>
    </dgm:pt>
    <dgm:pt modelId="{0F6FBE72-6C08-4344-895B-AFC9845CF3D4}" type="pres">
      <dgm:prSet presAssocID="{F614B8C1-3528-43CC-8E85-F4BB2115C0E4}" presName="Name37" presStyleLbl="parChTrans1D2" presStyleIdx="1" presStyleCnt="4"/>
      <dgm:spPr/>
    </dgm:pt>
    <dgm:pt modelId="{22DFF2F8-6D73-430F-AE28-D8405F4CCE67}" type="pres">
      <dgm:prSet presAssocID="{B49153ED-E14F-4AF3-BA6F-A80224767CED}" presName="hierRoot2" presStyleCnt="0">
        <dgm:presLayoutVars>
          <dgm:hierBranch val="init"/>
        </dgm:presLayoutVars>
      </dgm:prSet>
      <dgm:spPr/>
    </dgm:pt>
    <dgm:pt modelId="{2C476578-A1C1-4AF4-A3D3-15E1BF890DCF}" type="pres">
      <dgm:prSet presAssocID="{B49153ED-E14F-4AF3-BA6F-A80224767CED}" presName="rootComposite" presStyleCnt="0"/>
      <dgm:spPr/>
    </dgm:pt>
    <dgm:pt modelId="{8C72EBBC-932B-46BA-A202-32F498B7BF8E}" type="pres">
      <dgm:prSet presAssocID="{B49153ED-E14F-4AF3-BA6F-A80224767CED}" presName="rootText" presStyleLbl="node1" presStyleIdx="1" presStyleCnt="3">
        <dgm:presLayoutVars>
          <dgm:chMax/>
          <dgm:chPref val="3"/>
        </dgm:presLayoutVars>
      </dgm:prSet>
      <dgm:spPr/>
    </dgm:pt>
    <dgm:pt modelId="{7B274787-53BE-413F-9901-4AC183F1E6DE}" type="pres">
      <dgm:prSet presAssocID="{B49153ED-E14F-4AF3-BA6F-A80224767CED}" presName="titleText2" presStyleLbl="fgAcc1" presStyleIdx="1" presStyleCnt="3">
        <dgm:presLayoutVars>
          <dgm:chMax val="0"/>
          <dgm:chPref val="0"/>
        </dgm:presLayoutVars>
      </dgm:prSet>
      <dgm:spPr/>
    </dgm:pt>
    <dgm:pt modelId="{27B1B0FA-792F-4CD4-B864-936061BDE9EB}" type="pres">
      <dgm:prSet presAssocID="{B49153ED-E14F-4AF3-BA6F-A80224767CED}" presName="rootConnector" presStyleLbl="node2" presStyleIdx="0" presStyleCnt="0"/>
      <dgm:spPr/>
    </dgm:pt>
    <dgm:pt modelId="{0E46D934-03F7-45F1-AE40-8A245801A30B}" type="pres">
      <dgm:prSet presAssocID="{B49153ED-E14F-4AF3-BA6F-A80224767CED}" presName="hierChild4" presStyleCnt="0"/>
      <dgm:spPr/>
    </dgm:pt>
    <dgm:pt modelId="{20A009AD-5A63-4D75-9BB3-A7FE51323121}" type="pres">
      <dgm:prSet presAssocID="{B49153ED-E14F-4AF3-BA6F-A80224767CED}" presName="hierChild5" presStyleCnt="0"/>
      <dgm:spPr/>
    </dgm:pt>
    <dgm:pt modelId="{6E8ECBC7-6134-4215-AD63-C68E04D1767F}" type="pres">
      <dgm:prSet presAssocID="{667D10D0-6BFA-4230-94B6-93F23B4314CE}" presName="Name37" presStyleLbl="parChTrans1D2" presStyleIdx="2" presStyleCnt="4"/>
      <dgm:spPr/>
    </dgm:pt>
    <dgm:pt modelId="{653D6F40-4C0A-47A2-A866-DDB45A971D52}" type="pres">
      <dgm:prSet presAssocID="{CA67B576-E784-4D91-A0C7-E41D4E33384D}" presName="hierRoot2" presStyleCnt="0">
        <dgm:presLayoutVars>
          <dgm:hierBranch val="init"/>
        </dgm:presLayoutVars>
      </dgm:prSet>
      <dgm:spPr/>
    </dgm:pt>
    <dgm:pt modelId="{872389EB-FD03-42F3-A31A-BEB972F7EC3E}" type="pres">
      <dgm:prSet presAssocID="{CA67B576-E784-4D91-A0C7-E41D4E33384D}" presName="rootComposite" presStyleCnt="0"/>
      <dgm:spPr/>
    </dgm:pt>
    <dgm:pt modelId="{25160757-46A1-4E0D-94BB-08EB359061A4}" type="pres">
      <dgm:prSet presAssocID="{CA67B576-E784-4D91-A0C7-E41D4E33384D}" presName="rootText" presStyleLbl="node1" presStyleIdx="2" presStyleCnt="3" custScaleY="91118">
        <dgm:presLayoutVars>
          <dgm:chMax/>
          <dgm:chPref val="3"/>
        </dgm:presLayoutVars>
      </dgm:prSet>
      <dgm:spPr/>
    </dgm:pt>
    <dgm:pt modelId="{ED2AD7CC-B2F7-417B-B505-EC9DD0807A98}" type="pres">
      <dgm:prSet presAssocID="{CA67B576-E784-4D91-A0C7-E41D4E33384D}" presName="titleText2" presStyleLbl="fgAcc1" presStyleIdx="2" presStyleCnt="3">
        <dgm:presLayoutVars>
          <dgm:chMax val="0"/>
          <dgm:chPref val="0"/>
        </dgm:presLayoutVars>
      </dgm:prSet>
      <dgm:spPr/>
    </dgm:pt>
    <dgm:pt modelId="{8781117A-CD5F-4235-86DB-9D1DBD434E9E}" type="pres">
      <dgm:prSet presAssocID="{CA67B576-E784-4D91-A0C7-E41D4E33384D}" presName="rootConnector" presStyleLbl="node2" presStyleIdx="0" presStyleCnt="0"/>
      <dgm:spPr/>
    </dgm:pt>
    <dgm:pt modelId="{57FA96B7-4E28-4810-B8C9-C0D9FDFAAADF}" type="pres">
      <dgm:prSet presAssocID="{CA67B576-E784-4D91-A0C7-E41D4E33384D}" presName="hierChild4" presStyleCnt="0"/>
      <dgm:spPr/>
    </dgm:pt>
    <dgm:pt modelId="{0FFB20C4-EEB5-4E1B-8BB7-F3DEA488CEB8}" type="pres">
      <dgm:prSet presAssocID="{CA67B576-E784-4D91-A0C7-E41D4E33384D}" presName="hierChild5" presStyleCnt="0"/>
      <dgm:spPr/>
    </dgm:pt>
    <dgm:pt modelId="{2366DE4D-EFEC-42E2-A472-1B6783C318C7}" type="pres">
      <dgm:prSet presAssocID="{679F847D-98D4-4C30-98BF-55DB4E2FF352}" presName="hierChild3" presStyleCnt="0"/>
      <dgm:spPr/>
    </dgm:pt>
    <dgm:pt modelId="{F6C949A3-68C4-4905-8B20-F6B8BAC4694B}" type="pres">
      <dgm:prSet presAssocID="{FAD6B603-AAA2-4F4A-819F-D57781FC3966}" presName="Name96" presStyleLbl="parChTrans1D2" presStyleIdx="3" presStyleCnt="4"/>
      <dgm:spPr/>
    </dgm:pt>
    <dgm:pt modelId="{15582C8B-DE09-47EF-BDC1-0EFF2823D9CB}" type="pres">
      <dgm:prSet presAssocID="{60A9CF92-0733-40C4-BDAA-A3CF366EEB78}" presName="hierRoot3" presStyleCnt="0">
        <dgm:presLayoutVars>
          <dgm:hierBranch val="init"/>
        </dgm:presLayoutVars>
      </dgm:prSet>
      <dgm:spPr/>
    </dgm:pt>
    <dgm:pt modelId="{617FC532-80A1-4999-9BDD-3BF691BFA6C4}" type="pres">
      <dgm:prSet presAssocID="{60A9CF92-0733-40C4-BDAA-A3CF366EEB78}" presName="rootComposite3" presStyleCnt="0"/>
      <dgm:spPr/>
    </dgm:pt>
    <dgm:pt modelId="{EB8419B0-5BD8-4DDF-951E-BF3500EB8260}" type="pres">
      <dgm:prSet presAssocID="{60A9CF92-0733-40C4-BDAA-A3CF366EEB78}" presName="rootText3" presStyleLbl="asst1" presStyleIdx="0" presStyleCnt="1">
        <dgm:presLayoutVars>
          <dgm:chPref val="3"/>
        </dgm:presLayoutVars>
      </dgm:prSet>
      <dgm:spPr/>
    </dgm:pt>
    <dgm:pt modelId="{6A6E59CC-37F0-4ECC-AB10-7B94C9ACDCEF}" type="pres">
      <dgm:prSet presAssocID="{60A9CF92-0733-40C4-BDAA-A3CF366EEB78}" presName="titleText3" presStyleLbl="fgAcc2" presStyleIdx="0" presStyleCnt="1">
        <dgm:presLayoutVars>
          <dgm:chMax val="0"/>
          <dgm:chPref val="0"/>
        </dgm:presLayoutVars>
      </dgm:prSet>
      <dgm:spPr/>
    </dgm:pt>
    <dgm:pt modelId="{52F34E32-8CD8-493C-B302-2DE8C2B85FB5}" type="pres">
      <dgm:prSet presAssocID="{60A9CF92-0733-40C4-BDAA-A3CF366EEB78}" presName="rootConnector3" presStyleLbl="asst1" presStyleIdx="0" presStyleCnt="1"/>
      <dgm:spPr/>
    </dgm:pt>
    <dgm:pt modelId="{075A8207-E8E3-488C-AF64-7FF7ED6690BD}" type="pres">
      <dgm:prSet presAssocID="{60A9CF92-0733-40C4-BDAA-A3CF366EEB78}" presName="hierChild6" presStyleCnt="0"/>
      <dgm:spPr/>
    </dgm:pt>
    <dgm:pt modelId="{D8EDADAF-4220-4657-8923-CCD04F32C776}" type="pres">
      <dgm:prSet presAssocID="{60A9CF92-0733-40C4-BDAA-A3CF366EEB78}" presName="hierChild7" presStyleCnt="0"/>
      <dgm:spPr/>
    </dgm:pt>
  </dgm:ptLst>
  <dgm:cxnLst>
    <dgm:cxn modelId="{12100E00-137B-4E59-B766-35A74162089C}" srcId="{679F847D-98D4-4C30-98BF-55DB4E2FF352}" destId="{B49153ED-E14F-4AF3-BA6F-A80224767CED}" srcOrd="2" destOrd="0" parTransId="{F614B8C1-3528-43CC-8E85-F4BB2115C0E4}" sibTransId="{CABA3F21-E9FD-4317-AE1F-F50093D5BC24}"/>
    <dgm:cxn modelId="{75979D00-39CC-40CD-961A-D60AC4E3B265}" type="presOf" srcId="{B249A43B-D623-485D-A488-362F2BDA4F42}" destId="{D84FF694-47D0-4D44-9656-7DC4DD5E4358}" srcOrd="0" destOrd="0" presId="urn:microsoft.com/office/officeart/2008/layout/NameandTitleOrganizationalChart"/>
    <dgm:cxn modelId="{8E389B09-B763-40D3-985D-C8548656A363}" type="presOf" srcId="{679F847D-98D4-4C30-98BF-55DB4E2FF352}" destId="{478D57F4-45FA-4D95-8BF3-D79E1A4DDE02}" srcOrd="1" destOrd="0" presId="urn:microsoft.com/office/officeart/2008/layout/NameandTitleOrganizationalChart"/>
    <dgm:cxn modelId="{6F10420B-17BA-4FD0-9768-48DE3D65D18B}" type="presOf" srcId="{3AE57F8E-96FB-4B5A-8966-D509A3357CE6}" destId="{72D8A9CE-BA6E-42EB-B455-8F6B83B272B3}" srcOrd="0" destOrd="0" presId="urn:microsoft.com/office/officeart/2008/layout/NameandTitleOrganizationalChart"/>
    <dgm:cxn modelId="{7AE09E18-86FD-484C-A03A-7908CF1AE223}" type="presOf" srcId="{B49153ED-E14F-4AF3-BA6F-A80224767CED}" destId="{27B1B0FA-792F-4CD4-B864-936061BDE9EB}" srcOrd="1" destOrd="0" presId="urn:microsoft.com/office/officeart/2008/layout/NameandTitleOrganizationalChart"/>
    <dgm:cxn modelId="{33874022-9E48-4239-B94A-90704730DE68}" type="presOf" srcId="{B169375A-FBB6-4658-8B8C-ED25F12E3C62}" destId="{5E660487-6EEE-4437-BF6A-2EF8236010F4}" srcOrd="1" destOrd="0" presId="urn:microsoft.com/office/officeart/2008/layout/NameandTitleOrganizationalChart"/>
    <dgm:cxn modelId="{C3598626-D49C-4E9E-A288-297390A13DB0}" type="presOf" srcId="{B169375A-FBB6-4658-8B8C-ED25F12E3C62}" destId="{7A7247A9-14FD-4933-A22C-9705DF87CC88}" srcOrd="0" destOrd="0" presId="urn:microsoft.com/office/officeart/2008/layout/NameandTitleOrganizationalChart"/>
    <dgm:cxn modelId="{00C9FB27-78FC-495B-8811-7EDFA527BF4C}" type="presOf" srcId="{F49FDCD9-E3BD-4180-97FF-A8C587B0BAEF}" destId="{06991AC4-7EC0-4E5F-926E-D14AB46764D3}" srcOrd="0" destOrd="0" presId="urn:microsoft.com/office/officeart/2008/layout/NameandTitleOrganizationalChart"/>
    <dgm:cxn modelId="{54319732-219E-4A54-9455-A0FB3A27E283}" type="presOf" srcId="{5999A9BA-A746-4F26-B691-4B9288DAA4EE}" destId="{BD361985-3B21-4FF9-8127-486F957C5B45}" srcOrd="0" destOrd="0" presId="urn:microsoft.com/office/officeart/2008/layout/NameandTitleOrganizationalChart"/>
    <dgm:cxn modelId="{9B9EC938-217B-43DB-9968-5A4CBC485597}" srcId="{679F847D-98D4-4C30-98BF-55DB4E2FF352}" destId="{B169375A-FBB6-4658-8B8C-ED25F12E3C62}" srcOrd="1" destOrd="0" parTransId="{3AE57F8E-96FB-4B5A-8966-D509A3357CE6}" sibTransId="{B249A43B-D623-485D-A488-362F2BDA4F42}"/>
    <dgm:cxn modelId="{33F55C3A-24FD-4B30-A1D4-44DC2F6869B8}" type="presOf" srcId="{CA67B576-E784-4D91-A0C7-E41D4E33384D}" destId="{8781117A-CD5F-4235-86DB-9D1DBD434E9E}" srcOrd="1" destOrd="0" presId="urn:microsoft.com/office/officeart/2008/layout/NameandTitleOrganizationalChart"/>
    <dgm:cxn modelId="{2564063E-6534-4F6E-82C8-559C2D27EC1A}" type="presOf" srcId="{667D10D0-6BFA-4230-94B6-93F23B4314CE}" destId="{6E8ECBC7-6134-4215-AD63-C68E04D1767F}" srcOrd="0" destOrd="0" presId="urn:microsoft.com/office/officeart/2008/layout/NameandTitleOrganizationalChart"/>
    <dgm:cxn modelId="{AE71BE5C-065A-467B-9C40-8CABE8CBE5BD}" type="presOf" srcId="{679F847D-98D4-4C30-98BF-55DB4E2FF352}" destId="{D833FF2E-4EB0-4B43-A591-6732C51E4036}" srcOrd="0" destOrd="0" presId="urn:microsoft.com/office/officeart/2008/layout/NameandTitleOrganizationalChart"/>
    <dgm:cxn modelId="{7889995D-DA35-4033-9B5E-54E75BFC6008}" type="presOf" srcId="{60A9CF92-0733-40C4-BDAA-A3CF366EEB78}" destId="{52F34E32-8CD8-493C-B302-2DE8C2B85FB5}" srcOrd="1" destOrd="0" presId="urn:microsoft.com/office/officeart/2008/layout/NameandTitleOrganizationalChart"/>
    <dgm:cxn modelId="{6E28A965-B7DD-4779-82C3-1321495E6B7C}" srcId="{5999A9BA-A746-4F26-B691-4B9288DAA4EE}" destId="{679F847D-98D4-4C30-98BF-55DB4E2FF352}" srcOrd="0" destOrd="0" parTransId="{2CFE8C9F-0857-453E-B911-F90C70C42E24}" sibTransId="{F49FDCD9-E3BD-4180-97FF-A8C587B0BAEF}"/>
    <dgm:cxn modelId="{3787C145-4A54-426C-BF23-1F0F886F379B}" srcId="{679F847D-98D4-4C30-98BF-55DB4E2FF352}" destId="{CA67B576-E784-4D91-A0C7-E41D4E33384D}" srcOrd="3" destOrd="0" parTransId="{667D10D0-6BFA-4230-94B6-93F23B4314CE}" sibTransId="{89DF58DE-D7BE-4D2C-B037-6F1B211A6910}"/>
    <dgm:cxn modelId="{5E7E5652-5A3F-4821-9B35-70395B96A271}" type="presOf" srcId="{FAD6B603-AAA2-4F4A-819F-D57781FC3966}" destId="{F6C949A3-68C4-4905-8B20-F6B8BAC4694B}" srcOrd="0" destOrd="0" presId="urn:microsoft.com/office/officeart/2008/layout/NameandTitleOrganizationalChart"/>
    <dgm:cxn modelId="{77E9A576-C0BA-4AA3-A671-6A14B436759A}" srcId="{679F847D-98D4-4C30-98BF-55DB4E2FF352}" destId="{60A9CF92-0733-40C4-BDAA-A3CF366EEB78}" srcOrd="0" destOrd="0" parTransId="{FAD6B603-AAA2-4F4A-819F-D57781FC3966}" sibTransId="{8139030C-03BD-4194-B827-1D1F06A343BD}"/>
    <dgm:cxn modelId="{EB37AD56-DD4A-45BA-9FE6-DF7B7D79C9D0}" type="presOf" srcId="{60A9CF92-0733-40C4-BDAA-A3CF366EEB78}" destId="{EB8419B0-5BD8-4DDF-951E-BF3500EB8260}" srcOrd="0" destOrd="0" presId="urn:microsoft.com/office/officeart/2008/layout/NameandTitleOrganizationalChart"/>
    <dgm:cxn modelId="{AA06F47F-DE2D-45F0-92BD-FD0A3BCDA61D}" type="presOf" srcId="{B49153ED-E14F-4AF3-BA6F-A80224767CED}" destId="{8C72EBBC-932B-46BA-A202-32F498B7BF8E}" srcOrd="0" destOrd="0" presId="urn:microsoft.com/office/officeart/2008/layout/NameandTitleOrganizationalChart"/>
    <dgm:cxn modelId="{934B088D-C234-4CD8-A456-227E9F9721B3}" type="presOf" srcId="{CABA3F21-E9FD-4317-AE1F-F50093D5BC24}" destId="{7B274787-53BE-413F-9901-4AC183F1E6DE}" srcOrd="0" destOrd="0" presId="urn:microsoft.com/office/officeart/2008/layout/NameandTitleOrganizationalChart"/>
    <dgm:cxn modelId="{6BBE1EF2-C820-4A66-84DF-79896ACFCA04}" type="presOf" srcId="{89DF58DE-D7BE-4D2C-B037-6F1B211A6910}" destId="{ED2AD7CC-B2F7-417B-B505-EC9DD0807A98}" srcOrd="0" destOrd="0" presId="urn:microsoft.com/office/officeart/2008/layout/NameandTitleOrganizationalChart"/>
    <dgm:cxn modelId="{081C71F2-0427-4E7C-9C87-0D908675A2A2}" type="presOf" srcId="{8139030C-03BD-4194-B827-1D1F06A343BD}" destId="{6A6E59CC-37F0-4ECC-AB10-7B94C9ACDCEF}" srcOrd="0" destOrd="0" presId="urn:microsoft.com/office/officeart/2008/layout/NameandTitleOrganizationalChart"/>
    <dgm:cxn modelId="{AC2AABFB-4811-4015-B53B-378737B00B3F}" type="presOf" srcId="{F614B8C1-3528-43CC-8E85-F4BB2115C0E4}" destId="{0F6FBE72-6C08-4344-895B-AFC9845CF3D4}" srcOrd="0" destOrd="0" presId="urn:microsoft.com/office/officeart/2008/layout/NameandTitleOrganizationalChart"/>
    <dgm:cxn modelId="{57BD2CFD-3C1D-4312-AAA6-4A013D6F2B4D}" type="presOf" srcId="{CA67B576-E784-4D91-A0C7-E41D4E33384D}" destId="{25160757-46A1-4E0D-94BB-08EB359061A4}" srcOrd="0" destOrd="0" presId="urn:microsoft.com/office/officeart/2008/layout/NameandTitleOrganizationalChart"/>
    <dgm:cxn modelId="{5366CB9F-3391-4A66-8D3C-98BB9863CF5F}" type="presParOf" srcId="{BD361985-3B21-4FF9-8127-486F957C5B45}" destId="{D1418DAB-4946-4259-ABAE-DD9D4BAD6056}" srcOrd="0" destOrd="0" presId="urn:microsoft.com/office/officeart/2008/layout/NameandTitleOrganizationalChart"/>
    <dgm:cxn modelId="{54451752-A38A-487B-8D44-77546E07F461}" type="presParOf" srcId="{D1418DAB-4946-4259-ABAE-DD9D4BAD6056}" destId="{D38798A4-BF4A-44CF-833E-B9F0CBBA41A2}" srcOrd="0" destOrd="0" presId="urn:microsoft.com/office/officeart/2008/layout/NameandTitleOrganizationalChart"/>
    <dgm:cxn modelId="{C0BFF3FC-0370-4908-A5F0-69CF1114C656}" type="presParOf" srcId="{D38798A4-BF4A-44CF-833E-B9F0CBBA41A2}" destId="{D833FF2E-4EB0-4B43-A591-6732C51E4036}" srcOrd="0" destOrd="0" presId="urn:microsoft.com/office/officeart/2008/layout/NameandTitleOrganizationalChart"/>
    <dgm:cxn modelId="{372830F4-A88A-4937-A207-E24E52281FDF}" type="presParOf" srcId="{D38798A4-BF4A-44CF-833E-B9F0CBBA41A2}" destId="{06991AC4-7EC0-4E5F-926E-D14AB46764D3}" srcOrd="1" destOrd="0" presId="urn:microsoft.com/office/officeart/2008/layout/NameandTitleOrganizationalChart"/>
    <dgm:cxn modelId="{346EF6CC-A7B2-4314-A04D-67122FACED1D}" type="presParOf" srcId="{D38798A4-BF4A-44CF-833E-B9F0CBBA41A2}" destId="{478D57F4-45FA-4D95-8BF3-D79E1A4DDE02}" srcOrd="2" destOrd="0" presId="urn:microsoft.com/office/officeart/2008/layout/NameandTitleOrganizationalChart"/>
    <dgm:cxn modelId="{02F7495B-4B81-4E99-AB88-8AED697CEF90}" type="presParOf" srcId="{D1418DAB-4946-4259-ABAE-DD9D4BAD6056}" destId="{EBEC67CD-B6DE-47D6-B683-5E7008DEC14A}" srcOrd="1" destOrd="0" presId="urn:microsoft.com/office/officeart/2008/layout/NameandTitleOrganizationalChart"/>
    <dgm:cxn modelId="{044917B5-83BA-4668-BA3B-DB940FDB7987}" type="presParOf" srcId="{EBEC67CD-B6DE-47D6-B683-5E7008DEC14A}" destId="{72D8A9CE-BA6E-42EB-B455-8F6B83B272B3}" srcOrd="0" destOrd="0" presId="urn:microsoft.com/office/officeart/2008/layout/NameandTitleOrganizationalChart"/>
    <dgm:cxn modelId="{FA4F2B42-9B86-4B64-A042-0BFD951CC5B1}" type="presParOf" srcId="{EBEC67CD-B6DE-47D6-B683-5E7008DEC14A}" destId="{CD180D28-121B-4CD8-AC56-F1395868A5BC}" srcOrd="1" destOrd="0" presId="urn:microsoft.com/office/officeart/2008/layout/NameandTitleOrganizationalChart"/>
    <dgm:cxn modelId="{6C77F97A-CB81-45ED-B9BB-D54A741B48FF}" type="presParOf" srcId="{CD180D28-121B-4CD8-AC56-F1395868A5BC}" destId="{7508A5C0-51D0-41D7-91FF-8AAAD77DCA93}" srcOrd="0" destOrd="0" presId="urn:microsoft.com/office/officeart/2008/layout/NameandTitleOrganizationalChart"/>
    <dgm:cxn modelId="{ED1A3411-287D-4F14-9BFF-8813FF526845}" type="presParOf" srcId="{7508A5C0-51D0-41D7-91FF-8AAAD77DCA93}" destId="{7A7247A9-14FD-4933-A22C-9705DF87CC88}" srcOrd="0" destOrd="0" presId="urn:microsoft.com/office/officeart/2008/layout/NameandTitleOrganizationalChart"/>
    <dgm:cxn modelId="{93DE4F00-2590-480C-BA9D-0A5A4D8575CC}" type="presParOf" srcId="{7508A5C0-51D0-41D7-91FF-8AAAD77DCA93}" destId="{D84FF694-47D0-4D44-9656-7DC4DD5E4358}" srcOrd="1" destOrd="0" presId="urn:microsoft.com/office/officeart/2008/layout/NameandTitleOrganizationalChart"/>
    <dgm:cxn modelId="{6458B998-CCD7-4EFF-8580-E9015200BC8D}" type="presParOf" srcId="{7508A5C0-51D0-41D7-91FF-8AAAD77DCA93}" destId="{5E660487-6EEE-4437-BF6A-2EF8236010F4}" srcOrd="2" destOrd="0" presId="urn:microsoft.com/office/officeart/2008/layout/NameandTitleOrganizationalChart"/>
    <dgm:cxn modelId="{A9F58A59-B234-41E6-8A41-C2ED1023CD32}" type="presParOf" srcId="{CD180D28-121B-4CD8-AC56-F1395868A5BC}" destId="{BFDD83C5-C15C-4451-A955-024919E236EC}" srcOrd="1" destOrd="0" presId="urn:microsoft.com/office/officeart/2008/layout/NameandTitleOrganizationalChart"/>
    <dgm:cxn modelId="{084E3C36-0A5F-4879-8C92-67E4609659EA}" type="presParOf" srcId="{CD180D28-121B-4CD8-AC56-F1395868A5BC}" destId="{C00F7371-16B7-45D9-94DC-85A1821AD143}" srcOrd="2" destOrd="0" presId="urn:microsoft.com/office/officeart/2008/layout/NameandTitleOrganizationalChart"/>
    <dgm:cxn modelId="{4835CE60-7569-4E04-B452-AB3BA49488E6}" type="presParOf" srcId="{EBEC67CD-B6DE-47D6-B683-5E7008DEC14A}" destId="{0F6FBE72-6C08-4344-895B-AFC9845CF3D4}" srcOrd="2" destOrd="0" presId="urn:microsoft.com/office/officeart/2008/layout/NameandTitleOrganizationalChart"/>
    <dgm:cxn modelId="{5C763A73-0419-4C48-9009-B982E30BBEE2}" type="presParOf" srcId="{EBEC67CD-B6DE-47D6-B683-5E7008DEC14A}" destId="{22DFF2F8-6D73-430F-AE28-D8405F4CCE67}" srcOrd="3" destOrd="0" presId="urn:microsoft.com/office/officeart/2008/layout/NameandTitleOrganizationalChart"/>
    <dgm:cxn modelId="{EC318060-E2FB-4A42-A60F-1AF201EDA522}" type="presParOf" srcId="{22DFF2F8-6D73-430F-AE28-D8405F4CCE67}" destId="{2C476578-A1C1-4AF4-A3D3-15E1BF890DCF}" srcOrd="0" destOrd="0" presId="urn:microsoft.com/office/officeart/2008/layout/NameandTitleOrganizationalChart"/>
    <dgm:cxn modelId="{B16A7BCA-FF70-4CB1-90E3-F1EC1E77950F}" type="presParOf" srcId="{2C476578-A1C1-4AF4-A3D3-15E1BF890DCF}" destId="{8C72EBBC-932B-46BA-A202-32F498B7BF8E}" srcOrd="0" destOrd="0" presId="urn:microsoft.com/office/officeart/2008/layout/NameandTitleOrganizationalChart"/>
    <dgm:cxn modelId="{41B91DE1-E206-4842-8F0A-B274BD35574C}" type="presParOf" srcId="{2C476578-A1C1-4AF4-A3D3-15E1BF890DCF}" destId="{7B274787-53BE-413F-9901-4AC183F1E6DE}" srcOrd="1" destOrd="0" presId="urn:microsoft.com/office/officeart/2008/layout/NameandTitleOrganizationalChart"/>
    <dgm:cxn modelId="{A0C103D2-FB3C-4F3E-8B8F-1B74CBAF485A}" type="presParOf" srcId="{2C476578-A1C1-4AF4-A3D3-15E1BF890DCF}" destId="{27B1B0FA-792F-4CD4-B864-936061BDE9EB}" srcOrd="2" destOrd="0" presId="urn:microsoft.com/office/officeart/2008/layout/NameandTitleOrganizationalChart"/>
    <dgm:cxn modelId="{DFC6E874-9EC6-4D30-8703-0562AC83327C}" type="presParOf" srcId="{22DFF2F8-6D73-430F-AE28-D8405F4CCE67}" destId="{0E46D934-03F7-45F1-AE40-8A245801A30B}" srcOrd="1" destOrd="0" presId="urn:microsoft.com/office/officeart/2008/layout/NameandTitleOrganizationalChart"/>
    <dgm:cxn modelId="{0CBA99E2-B0E0-49AA-BEDB-060215C293B9}" type="presParOf" srcId="{22DFF2F8-6D73-430F-AE28-D8405F4CCE67}" destId="{20A009AD-5A63-4D75-9BB3-A7FE51323121}" srcOrd="2" destOrd="0" presId="urn:microsoft.com/office/officeart/2008/layout/NameandTitleOrganizationalChart"/>
    <dgm:cxn modelId="{B839A767-D9FF-4AF2-A5FD-EFFA839A54CE}" type="presParOf" srcId="{EBEC67CD-B6DE-47D6-B683-5E7008DEC14A}" destId="{6E8ECBC7-6134-4215-AD63-C68E04D1767F}" srcOrd="4" destOrd="0" presId="urn:microsoft.com/office/officeart/2008/layout/NameandTitleOrganizationalChart"/>
    <dgm:cxn modelId="{437F35D6-00EF-43E9-810C-0F837A745831}" type="presParOf" srcId="{EBEC67CD-B6DE-47D6-B683-5E7008DEC14A}" destId="{653D6F40-4C0A-47A2-A866-DDB45A971D52}" srcOrd="5" destOrd="0" presId="urn:microsoft.com/office/officeart/2008/layout/NameandTitleOrganizationalChart"/>
    <dgm:cxn modelId="{61D25060-C944-4509-9343-5D81B351D64D}" type="presParOf" srcId="{653D6F40-4C0A-47A2-A866-DDB45A971D52}" destId="{872389EB-FD03-42F3-A31A-BEB972F7EC3E}" srcOrd="0" destOrd="0" presId="urn:microsoft.com/office/officeart/2008/layout/NameandTitleOrganizationalChart"/>
    <dgm:cxn modelId="{0A50EAB5-2AD7-44BB-9E2E-61412E5BE591}" type="presParOf" srcId="{872389EB-FD03-42F3-A31A-BEB972F7EC3E}" destId="{25160757-46A1-4E0D-94BB-08EB359061A4}" srcOrd="0" destOrd="0" presId="urn:microsoft.com/office/officeart/2008/layout/NameandTitleOrganizationalChart"/>
    <dgm:cxn modelId="{8AA6561D-52D5-418A-AC9A-C7B0E8D6C99E}" type="presParOf" srcId="{872389EB-FD03-42F3-A31A-BEB972F7EC3E}" destId="{ED2AD7CC-B2F7-417B-B505-EC9DD0807A98}" srcOrd="1" destOrd="0" presId="urn:microsoft.com/office/officeart/2008/layout/NameandTitleOrganizationalChart"/>
    <dgm:cxn modelId="{4F84A7AB-0790-494B-B3C7-373F3E585D1F}" type="presParOf" srcId="{872389EB-FD03-42F3-A31A-BEB972F7EC3E}" destId="{8781117A-CD5F-4235-86DB-9D1DBD434E9E}" srcOrd="2" destOrd="0" presId="urn:microsoft.com/office/officeart/2008/layout/NameandTitleOrganizationalChart"/>
    <dgm:cxn modelId="{FD192786-8C3C-44C3-8DEA-ADB8B511D6A7}" type="presParOf" srcId="{653D6F40-4C0A-47A2-A866-DDB45A971D52}" destId="{57FA96B7-4E28-4810-B8C9-C0D9FDFAAADF}" srcOrd="1" destOrd="0" presId="urn:microsoft.com/office/officeart/2008/layout/NameandTitleOrganizationalChart"/>
    <dgm:cxn modelId="{9868E7BB-11F6-48FC-BE54-5EA120A9C862}" type="presParOf" srcId="{653D6F40-4C0A-47A2-A866-DDB45A971D52}" destId="{0FFB20C4-EEB5-4E1B-8BB7-F3DEA488CEB8}" srcOrd="2" destOrd="0" presId="urn:microsoft.com/office/officeart/2008/layout/NameandTitleOrganizationalChart"/>
    <dgm:cxn modelId="{E601445E-9D22-499D-A7A9-9DDAC14F0004}" type="presParOf" srcId="{D1418DAB-4946-4259-ABAE-DD9D4BAD6056}" destId="{2366DE4D-EFEC-42E2-A472-1B6783C318C7}" srcOrd="2" destOrd="0" presId="urn:microsoft.com/office/officeart/2008/layout/NameandTitleOrganizationalChart"/>
    <dgm:cxn modelId="{E7DA6958-8647-4F94-AC01-C41623584BD6}" type="presParOf" srcId="{2366DE4D-EFEC-42E2-A472-1B6783C318C7}" destId="{F6C949A3-68C4-4905-8B20-F6B8BAC4694B}" srcOrd="0" destOrd="0" presId="urn:microsoft.com/office/officeart/2008/layout/NameandTitleOrganizationalChart"/>
    <dgm:cxn modelId="{74FA4565-5A6C-4534-A8D1-EF23FC1CF86D}" type="presParOf" srcId="{2366DE4D-EFEC-42E2-A472-1B6783C318C7}" destId="{15582C8B-DE09-47EF-BDC1-0EFF2823D9CB}" srcOrd="1" destOrd="0" presId="urn:microsoft.com/office/officeart/2008/layout/NameandTitleOrganizationalChart"/>
    <dgm:cxn modelId="{EB1F0A43-694D-43C3-A0B0-81DB6E523748}" type="presParOf" srcId="{15582C8B-DE09-47EF-BDC1-0EFF2823D9CB}" destId="{617FC532-80A1-4999-9BDD-3BF691BFA6C4}" srcOrd="0" destOrd="0" presId="urn:microsoft.com/office/officeart/2008/layout/NameandTitleOrganizationalChart"/>
    <dgm:cxn modelId="{44D93B6F-ECB2-4BBE-A320-F01CD39E4E9A}" type="presParOf" srcId="{617FC532-80A1-4999-9BDD-3BF691BFA6C4}" destId="{EB8419B0-5BD8-4DDF-951E-BF3500EB8260}" srcOrd="0" destOrd="0" presId="urn:microsoft.com/office/officeart/2008/layout/NameandTitleOrganizationalChart"/>
    <dgm:cxn modelId="{6AF2E19A-EF38-43D0-A70B-B53897C7A975}" type="presParOf" srcId="{617FC532-80A1-4999-9BDD-3BF691BFA6C4}" destId="{6A6E59CC-37F0-4ECC-AB10-7B94C9ACDCEF}" srcOrd="1" destOrd="0" presId="urn:microsoft.com/office/officeart/2008/layout/NameandTitleOrganizationalChart"/>
    <dgm:cxn modelId="{A57D034F-12F2-46B0-93CD-9DC8EA8F9F13}" type="presParOf" srcId="{617FC532-80A1-4999-9BDD-3BF691BFA6C4}" destId="{52F34E32-8CD8-493C-B302-2DE8C2B85FB5}" srcOrd="2" destOrd="0" presId="urn:microsoft.com/office/officeart/2008/layout/NameandTitleOrganizationalChart"/>
    <dgm:cxn modelId="{A477A7A8-F8C1-4ECE-9F7A-5E45BB83B763}" type="presParOf" srcId="{15582C8B-DE09-47EF-BDC1-0EFF2823D9CB}" destId="{075A8207-E8E3-488C-AF64-7FF7ED6690BD}" srcOrd="1" destOrd="0" presId="urn:microsoft.com/office/officeart/2008/layout/NameandTitleOrganizationalChart"/>
    <dgm:cxn modelId="{C9631782-2719-4D65-9723-43967C631AE0}" type="presParOf" srcId="{15582C8B-DE09-47EF-BDC1-0EFF2823D9CB}" destId="{D8EDADAF-4220-4657-8923-CCD04F32C776}" srcOrd="2" destOrd="0" presId="urn:microsoft.com/office/officeart/2008/layout/NameandTitleOrganizationalChart"/>
  </dgm:cxnLst>
  <dgm:bg/>
  <dgm:whole/>
  <dgm:extLst>
    <a:ext uri="http://schemas.microsoft.com/office/drawing/2008/diagram">
      <dsp:dataModelExt xmlns:dsp="http://schemas.microsoft.com/office/drawing/2008/diagram" relId="rId12"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6C949A3-68C4-4905-8B20-F6B8BAC4694B}">
      <dsp:nvSpPr>
        <dsp:cNvPr id="0" name=""/>
        <dsp:cNvSpPr/>
      </dsp:nvSpPr>
      <dsp:spPr>
        <a:xfrm>
          <a:off x="2515490" y="1422127"/>
          <a:ext cx="251466" cy="821526"/>
        </a:xfrm>
        <a:custGeom>
          <a:avLst/>
          <a:gdLst/>
          <a:ahLst/>
          <a:cxnLst/>
          <a:rect l="0" t="0" r="0" b="0"/>
          <a:pathLst>
            <a:path>
              <a:moveTo>
                <a:pt x="251466" y="0"/>
              </a:moveTo>
              <a:lnTo>
                <a:pt x="251466" y="821526"/>
              </a:lnTo>
              <a:lnTo>
                <a:pt x="0" y="821526"/>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E8ECBC7-6134-4215-AD63-C68E04D1767F}">
      <dsp:nvSpPr>
        <dsp:cNvPr id="0" name=""/>
        <dsp:cNvSpPr/>
      </dsp:nvSpPr>
      <dsp:spPr>
        <a:xfrm>
          <a:off x="2766956" y="1422127"/>
          <a:ext cx="1975133" cy="1643052"/>
        </a:xfrm>
        <a:custGeom>
          <a:avLst/>
          <a:gdLst/>
          <a:ahLst/>
          <a:cxnLst/>
          <a:rect l="0" t="0" r="0" b="0"/>
          <a:pathLst>
            <a:path>
              <a:moveTo>
                <a:pt x="0" y="0"/>
              </a:moveTo>
              <a:lnTo>
                <a:pt x="0" y="1465195"/>
              </a:lnTo>
              <a:lnTo>
                <a:pt x="1975133" y="1465195"/>
              </a:lnTo>
              <a:lnTo>
                <a:pt x="1975133" y="1643052"/>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F6FBE72-6C08-4344-895B-AFC9845CF3D4}">
      <dsp:nvSpPr>
        <dsp:cNvPr id="0" name=""/>
        <dsp:cNvSpPr/>
      </dsp:nvSpPr>
      <dsp:spPr>
        <a:xfrm>
          <a:off x="2721236" y="1422127"/>
          <a:ext cx="91440" cy="1643052"/>
        </a:xfrm>
        <a:custGeom>
          <a:avLst/>
          <a:gdLst/>
          <a:ahLst/>
          <a:cxnLst/>
          <a:rect l="0" t="0" r="0" b="0"/>
          <a:pathLst>
            <a:path>
              <a:moveTo>
                <a:pt x="45720" y="0"/>
              </a:moveTo>
              <a:lnTo>
                <a:pt x="45720" y="1643052"/>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2D8A9CE-BA6E-42EB-B455-8F6B83B272B3}">
      <dsp:nvSpPr>
        <dsp:cNvPr id="0" name=""/>
        <dsp:cNvSpPr/>
      </dsp:nvSpPr>
      <dsp:spPr>
        <a:xfrm>
          <a:off x="791822" y="1422127"/>
          <a:ext cx="1975133" cy="1643052"/>
        </a:xfrm>
        <a:custGeom>
          <a:avLst/>
          <a:gdLst/>
          <a:ahLst/>
          <a:cxnLst/>
          <a:rect l="0" t="0" r="0" b="0"/>
          <a:pathLst>
            <a:path>
              <a:moveTo>
                <a:pt x="1975133" y="0"/>
              </a:moveTo>
              <a:lnTo>
                <a:pt x="1975133" y="1465195"/>
              </a:lnTo>
              <a:lnTo>
                <a:pt x="0" y="1465195"/>
              </a:lnTo>
              <a:lnTo>
                <a:pt x="0" y="1643052"/>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833FF2E-4EB0-4B43-A591-6732C51E4036}">
      <dsp:nvSpPr>
        <dsp:cNvPr id="0" name=""/>
        <dsp:cNvSpPr/>
      </dsp:nvSpPr>
      <dsp:spPr>
        <a:xfrm>
          <a:off x="2030855" y="659886"/>
          <a:ext cx="1472201" cy="762240"/>
        </a:xfrm>
        <a:prstGeom prst="rect">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6510" tIns="16510" rIns="16510" bIns="107561" numCol="1" spcCol="1270" anchor="ctr" anchorCtr="0">
          <a:noAutofit/>
        </a:bodyPr>
        <a:lstStyle/>
        <a:p>
          <a:pPr marL="0" lvl="0" indent="0" algn="ctr" defTabSz="1155700">
            <a:lnSpc>
              <a:spcPct val="90000"/>
            </a:lnSpc>
            <a:spcBef>
              <a:spcPct val="0"/>
            </a:spcBef>
            <a:spcAft>
              <a:spcPct val="35000"/>
            </a:spcAft>
            <a:buNone/>
          </a:pPr>
          <a:r>
            <a:rPr lang="el-GR" sz="2600" kern="1200"/>
            <a:t>Δημήτριος</a:t>
          </a:r>
        </a:p>
      </dsp:txBody>
      <dsp:txXfrm>
        <a:off x="2030855" y="659886"/>
        <a:ext cx="1472201" cy="762240"/>
      </dsp:txXfrm>
    </dsp:sp>
    <dsp:sp modelId="{06991AC4-7EC0-4E5F-926E-D14AB46764D3}">
      <dsp:nvSpPr>
        <dsp:cNvPr id="0" name=""/>
        <dsp:cNvSpPr/>
      </dsp:nvSpPr>
      <dsp:spPr>
        <a:xfrm>
          <a:off x="2325296" y="1252740"/>
          <a:ext cx="1324981" cy="25408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0640" tIns="10160" rIns="40640" bIns="10160" numCol="1" spcCol="1270" anchor="ctr" anchorCtr="0">
          <a:noAutofit/>
        </a:bodyPr>
        <a:lstStyle/>
        <a:p>
          <a:pPr marL="0" lvl="0" indent="0" algn="r" defTabSz="711200">
            <a:lnSpc>
              <a:spcPct val="90000"/>
            </a:lnSpc>
            <a:spcBef>
              <a:spcPct val="0"/>
            </a:spcBef>
            <a:spcAft>
              <a:spcPct val="35000"/>
            </a:spcAft>
            <a:buNone/>
          </a:pPr>
          <a:endParaRPr lang="el-GR" sz="1600" kern="1200"/>
        </a:p>
      </dsp:txBody>
      <dsp:txXfrm>
        <a:off x="2325296" y="1252740"/>
        <a:ext cx="1324981" cy="254080"/>
      </dsp:txXfrm>
    </dsp:sp>
    <dsp:sp modelId="{7A7247A9-14FD-4933-A22C-9705DF87CC88}">
      <dsp:nvSpPr>
        <dsp:cNvPr id="0" name=""/>
        <dsp:cNvSpPr/>
      </dsp:nvSpPr>
      <dsp:spPr>
        <a:xfrm>
          <a:off x="55721" y="3065179"/>
          <a:ext cx="1472201" cy="762240"/>
        </a:xfrm>
        <a:prstGeom prst="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6510" tIns="16510" rIns="16510" bIns="107561" numCol="1" spcCol="1270" anchor="ctr" anchorCtr="0">
          <a:noAutofit/>
        </a:bodyPr>
        <a:lstStyle/>
        <a:p>
          <a:pPr marL="0" lvl="0" indent="0" algn="ctr" defTabSz="1155700">
            <a:lnSpc>
              <a:spcPct val="90000"/>
            </a:lnSpc>
            <a:spcBef>
              <a:spcPct val="0"/>
            </a:spcBef>
            <a:spcAft>
              <a:spcPct val="35000"/>
            </a:spcAft>
            <a:buNone/>
          </a:pPr>
          <a:r>
            <a:rPr lang="el-GR" sz="2600" kern="1200"/>
            <a:t>Παγώνα</a:t>
          </a:r>
        </a:p>
      </dsp:txBody>
      <dsp:txXfrm>
        <a:off x="55721" y="3065179"/>
        <a:ext cx="1472201" cy="762240"/>
      </dsp:txXfrm>
    </dsp:sp>
    <dsp:sp modelId="{D84FF694-47D0-4D44-9656-7DC4DD5E4358}">
      <dsp:nvSpPr>
        <dsp:cNvPr id="0" name=""/>
        <dsp:cNvSpPr/>
      </dsp:nvSpPr>
      <dsp:spPr>
        <a:xfrm>
          <a:off x="350162" y="3658033"/>
          <a:ext cx="1324981" cy="25408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0640" tIns="10160" rIns="40640" bIns="10160" numCol="1" spcCol="1270" anchor="ctr" anchorCtr="0">
          <a:noAutofit/>
        </a:bodyPr>
        <a:lstStyle/>
        <a:p>
          <a:pPr marL="0" lvl="0" indent="0" algn="r" defTabSz="711200">
            <a:lnSpc>
              <a:spcPct val="90000"/>
            </a:lnSpc>
            <a:spcBef>
              <a:spcPct val="0"/>
            </a:spcBef>
            <a:spcAft>
              <a:spcPct val="35000"/>
            </a:spcAft>
            <a:buNone/>
          </a:pPr>
          <a:endParaRPr lang="el-GR" sz="1600" kern="1200"/>
        </a:p>
      </dsp:txBody>
      <dsp:txXfrm>
        <a:off x="350162" y="3658033"/>
        <a:ext cx="1324981" cy="254080"/>
      </dsp:txXfrm>
    </dsp:sp>
    <dsp:sp modelId="{8C72EBBC-932B-46BA-A202-32F498B7BF8E}">
      <dsp:nvSpPr>
        <dsp:cNvPr id="0" name=""/>
        <dsp:cNvSpPr/>
      </dsp:nvSpPr>
      <dsp:spPr>
        <a:xfrm>
          <a:off x="2030855" y="3065179"/>
          <a:ext cx="1472201" cy="762240"/>
        </a:xfrm>
        <a:prstGeom prst="rect">
          <a:avLst/>
        </a:prstGeom>
        <a:solidFill>
          <a:schemeClr val="accent2">
            <a:hueOff val="-727682"/>
            <a:satOff val="-41964"/>
            <a:lumOff val="4314"/>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6510" tIns="16510" rIns="16510" bIns="107561" numCol="1" spcCol="1270" anchor="ctr" anchorCtr="0">
          <a:noAutofit/>
        </a:bodyPr>
        <a:lstStyle/>
        <a:p>
          <a:pPr marL="0" lvl="0" indent="0" algn="ctr" defTabSz="1155700">
            <a:lnSpc>
              <a:spcPct val="90000"/>
            </a:lnSpc>
            <a:spcBef>
              <a:spcPct val="0"/>
            </a:spcBef>
            <a:spcAft>
              <a:spcPct val="35000"/>
            </a:spcAft>
            <a:buNone/>
          </a:pPr>
          <a:r>
            <a:rPr lang="el-GR" sz="2600" kern="1200"/>
            <a:t>Ασημίνα</a:t>
          </a:r>
        </a:p>
      </dsp:txBody>
      <dsp:txXfrm>
        <a:off x="2030855" y="3065179"/>
        <a:ext cx="1472201" cy="762240"/>
      </dsp:txXfrm>
    </dsp:sp>
    <dsp:sp modelId="{7B274787-53BE-413F-9901-4AC183F1E6DE}">
      <dsp:nvSpPr>
        <dsp:cNvPr id="0" name=""/>
        <dsp:cNvSpPr/>
      </dsp:nvSpPr>
      <dsp:spPr>
        <a:xfrm>
          <a:off x="2325296" y="3658033"/>
          <a:ext cx="1324981" cy="254080"/>
        </a:xfrm>
        <a:prstGeom prst="rect">
          <a:avLst/>
        </a:prstGeom>
        <a:solidFill>
          <a:schemeClr val="lt1">
            <a:alpha val="90000"/>
            <a:hueOff val="0"/>
            <a:satOff val="0"/>
            <a:lumOff val="0"/>
            <a:alphaOff val="0"/>
          </a:schemeClr>
        </a:solidFill>
        <a:ln w="12700" cap="flat" cmpd="sng" algn="ctr">
          <a:solidFill>
            <a:schemeClr val="accent2">
              <a:hueOff val="-727682"/>
              <a:satOff val="-41964"/>
              <a:lumOff val="4314"/>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0640" tIns="10160" rIns="40640" bIns="10160" numCol="1" spcCol="1270" anchor="ctr" anchorCtr="0">
          <a:noAutofit/>
        </a:bodyPr>
        <a:lstStyle/>
        <a:p>
          <a:pPr marL="0" lvl="0" indent="0" algn="r" defTabSz="711200">
            <a:lnSpc>
              <a:spcPct val="90000"/>
            </a:lnSpc>
            <a:spcBef>
              <a:spcPct val="0"/>
            </a:spcBef>
            <a:spcAft>
              <a:spcPct val="35000"/>
            </a:spcAft>
            <a:buNone/>
          </a:pPr>
          <a:endParaRPr lang="el-GR" sz="1600" kern="1200"/>
        </a:p>
      </dsp:txBody>
      <dsp:txXfrm>
        <a:off x="2325296" y="3658033"/>
        <a:ext cx="1324981" cy="254080"/>
      </dsp:txXfrm>
    </dsp:sp>
    <dsp:sp modelId="{25160757-46A1-4E0D-94BB-08EB359061A4}">
      <dsp:nvSpPr>
        <dsp:cNvPr id="0" name=""/>
        <dsp:cNvSpPr/>
      </dsp:nvSpPr>
      <dsp:spPr>
        <a:xfrm>
          <a:off x="4005989" y="3065179"/>
          <a:ext cx="1472201" cy="694538"/>
        </a:xfrm>
        <a:prstGeom prst="rect">
          <a:avLst/>
        </a:prstGeom>
        <a:solidFill>
          <a:schemeClr val="accent2">
            <a:hueOff val="-1455363"/>
            <a:satOff val="-83928"/>
            <a:lumOff val="8628"/>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6510" tIns="16510" rIns="16510" bIns="107561" numCol="1" spcCol="1270" anchor="ctr" anchorCtr="0">
          <a:noAutofit/>
        </a:bodyPr>
        <a:lstStyle/>
        <a:p>
          <a:pPr marL="0" lvl="0" indent="0" algn="ctr" defTabSz="1155700">
            <a:lnSpc>
              <a:spcPct val="90000"/>
            </a:lnSpc>
            <a:spcBef>
              <a:spcPct val="0"/>
            </a:spcBef>
            <a:spcAft>
              <a:spcPct val="35000"/>
            </a:spcAft>
            <a:buNone/>
          </a:pPr>
          <a:r>
            <a:rPr lang="el-GR" sz="2600" kern="1200"/>
            <a:t>Χριστίνα</a:t>
          </a:r>
        </a:p>
      </dsp:txBody>
      <dsp:txXfrm>
        <a:off x="4005989" y="3065179"/>
        <a:ext cx="1472201" cy="694538"/>
      </dsp:txXfrm>
    </dsp:sp>
    <dsp:sp modelId="{ED2AD7CC-B2F7-417B-B505-EC9DD0807A98}">
      <dsp:nvSpPr>
        <dsp:cNvPr id="0" name=""/>
        <dsp:cNvSpPr/>
      </dsp:nvSpPr>
      <dsp:spPr>
        <a:xfrm>
          <a:off x="4300429" y="3624182"/>
          <a:ext cx="1324981" cy="254080"/>
        </a:xfrm>
        <a:prstGeom prst="rect">
          <a:avLst/>
        </a:prstGeom>
        <a:solidFill>
          <a:schemeClr val="lt1">
            <a:alpha val="90000"/>
            <a:hueOff val="0"/>
            <a:satOff val="0"/>
            <a:lumOff val="0"/>
            <a:alphaOff val="0"/>
          </a:schemeClr>
        </a:solidFill>
        <a:ln w="12700" cap="flat" cmpd="sng" algn="ctr">
          <a:solidFill>
            <a:schemeClr val="accent2">
              <a:hueOff val="-1455363"/>
              <a:satOff val="-83928"/>
              <a:lumOff val="8628"/>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0640" tIns="10160" rIns="40640" bIns="10160" numCol="1" spcCol="1270" anchor="ctr" anchorCtr="0">
          <a:noAutofit/>
        </a:bodyPr>
        <a:lstStyle/>
        <a:p>
          <a:pPr marL="0" lvl="0" indent="0" algn="r" defTabSz="711200">
            <a:lnSpc>
              <a:spcPct val="90000"/>
            </a:lnSpc>
            <a:spcBef>
              <a:spcPct val="0"/>
            </a:spcBef>
            <a:spcAft>
              <a:spcPct val="35000"/>
            </a:spcAft>
            <a:buNone/>
          </a:pPr>
          <a:endParaRPr lang="el-GR" sz="1600" kern="1200"/>
        </a:p>
      </dsp:txBody>
      <dsp:txXfrm>
        <a:off x="4300429" y="3624182"/>
        <a:ext cx="1324981" cy="254080"/>
      </dsp:txXfrm>
    </dsp:sp>
    <dsp:sp modelId="{EB8419B0-5BD8-4DDF-951E-BF3500EB8260}">
      <dsp:nvSpPr>
        <dsp:cNvPr id="0" name=""/>
        <dsp:cNvSpPr/>
      </dsp:nvSpPr>
      <dsp:spPr>
        <a:xfrm>
          <a:off x="1043288" y="1862532"/>
          <a:ext cx="1472201" cy="762240"/>
        </a:xfrm>
        <a:prstGeom prst="rect">
          <a:avLst/>
        </a:prstGeom>
        <a:solidFill>
          <a:schemeClr val="accent3">
            <a:hueOff val="0"/>
            <a:satOff val="0"/>
            <a:lumOff val="0"/>
            <a:alphaOff val="0"/>
          </a:schemeClr>
        </a:solidFill>
        <a:ln w="19050" cap="flat" cmpd="sng" algn="ctr">
          <a:solidFill>
            <a:schemeClr val="l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6510" tIns="16510" rIns="16510" bIns="107561" numCol="1" spcCol="1270" anchor="ctr" anchorCtr="0">
          <a:noAutofit/>
        </a:bodyPr>
        <a:lstStyle/>
        <a:p>
          <a:pPr marL="0" lvl="0" indent="0" algn="ctr" defTabSz="1155700">
            <a:lnSpc>
              <a:spcPct val="90000"/>
            </a:lnSpc>
            <a:spcBef>
              <a:spcPct val="0"/>
            </a:spcBef>
            <a:spcAft>
              <a:spcPct val="35000"/>
            </a:spcAft>
            <a:buNone/>
          </a:pPr>
          <a:r>
            <a:rPr lang="el-GR" sz="2600" kern="1200"/>
            <a:t>Μαρία </a:t>
          </a:r>
        </a:p>
      </dsp:txBody>
      <dsp:txXfrm>
        <a:off x="1043288" y="1862532"/>
        <a:ext cx="1472201" cy="762240"/>
      </dsp:txXfrm>
    </dsp:sp>
    <dsp:sp modelId="{6A6E59CC-37F0-4ECC-AB10-7B94C9ACDCEF}">
      <dsp:nvSpPr>
        <dsp:cNvPr id="0" name=""/>
        <dsp:cNvSpPr/>
      </dsp:nvSpPr>
      <dsp:spPr>
        <a:xfrm>
          <a:off x="1337729" y="2455386"/>
          <a:ext cx="1324981" cy="254080"/>
        </a:xfrm>
        <a:prstGeom prst="rect">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0640" tIns="10160" rIns="40640" bIns="10160" numCol="1" spcCol="1270" anchor="ctr" anchorCtr="0">
          <a:noAutofit/>
        </a:bodyPr>
        <a:lstStyle/>
        <a:p>
          <a:pPr marL="0" lvl="0" indent="0" algn="r" defTabSz="711200">
            <a:lnSpc>
              <a:spcPct val="90000"/>
            </a:lnSpc>
            <a:spcBef>
              <a:spcPct val="0"/>
            </a:spcBef>
            <a:spcAft>
              <a:spcPct val="35000"/>
            </a:spcAft>
            <a:buNone/>
          </a:pPr>
          <a:endParaRPr lang="el-GR" sz="1600" kern="1200"/>
        </a:p>
      </dsp:txBody>
      <dsp:txXfrm>
        <a:off x="1337729" y="2455386"/>
        <a:ext cx="1324981" cy="254080"/>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2AEF" w:usb1="4000207B" w:usb2="00000000" w:usb3="00000000" w:csb0="000001FF" w:csb1="00000000"/>
  </w:font>
  <w:font w:name="Segoe UI">
    <w:panose1 w:val="020B0502040204020203"/>
    <w:charset w:val="A1"/>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932"/>
    <w:rsid w:val="00427B57"/>
    <w:rsid w:val="00AB293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BB15F78F588444EB6153AFFD10EB8C1">
    <w:name w:val="9BB15F78F588444EB6153AFFD10EB8C1"/>
    <w:rsid w:val="00AB2932"/>
  </w:style>
  <w:style w:type="paragraph" w:customStyle="1" w:styleId="D5ABEAB198A74513AC553487814BB7E2">
    <w:name w:val="D5ABEAB198A74513AC553487814BB7E2"/>
    <w:rsid w:val="00AB2932"/>
  </w:style>
  <w:style w:type="paragraph" w:customStyle="1" w:styleId="FEEB1C7F30B8415986DD15620EF27BA6">
    <w:name w:val="FEEB1C7F30B8415986DD15620EF27BA6"/>
    <w:rsid w:val="00AB2932"/>
  </w:style>
  <w:style w:type="paragraph" w:customStyle="1" w:styleId="ADC087156A5E4C2DA0BAD09AF4509838">
    <w:name w:val="ADC087156A5E4C2DA0BAD09AF4509838"/>
    <w:rsid w:val="00427B57"/>
  </w:style>
  <w:style w:type="paragraph" w:customStyle="1" w:styleId="2AE04F01A3F54CDFB22F3DA5576442EB">
    <w:name w:val="2AE04F01A3F54CDFB22F3DA5576442EB"/>
    <w:rsid w:val="00427B57"/>
  </w:style>
  <w:style w:type="paragraph" w:customStyle="1" w:styleId="816E1D38543744E9BF9DCD3C3E411E04">
    <w:name w:val="816E1D38543744E9BF9DCD3C3E411E04"/>
    <w:rsid w:val="00427B57"/>
  </w:style>
  <w:style w:type="paragraph" w:customStyle="1" w:styleId="9CDA0DAF987C4A9BB2C11879A8BDE0CF">
    <w:name w:val="9CDA0DAF987C4A9BB2C11879A8BDE0CF"/>
    <w:rsid w:val="00427B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ABD077-FB05-467B-B58B-8D228864F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1634</TotalTime>
  <Pages>8</Pages>
  <Words>1137</Words>
  <Characters>6140</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Χριστινα Νικα</dc:creator>
  <cp:keywords/>
  <dc:description/>
  <cp:lastModifiedBy>Χριστινα Νικα</cp:lastModifiedBy>
  <cp:revision>2</cp:revision>
  <dcterms:created xsi:type="dcterms:W3CDTF">2018-03-23T17:26:00Z</dcterms:created>
  <dcterms:modified xsi:type="dcterms:W3CDTF">2018-03-27T13:44:00Z</dcterms:modified>
</cp:coreProperties>
</file>